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2CF9C" w14:textId="12535ED0" w:rsidR="008B038D" w:rsidRPr="003949C6" w:rsidRDefault="008B038D" w:rsidP="008B038D">
      <w:pPr>
        <w:jc w:val="center"/>
        <w:rPr>
          <w:ins w:id="0" w:author="Jason Taylor" w:date="2016-07-07T10:27:00Z"/>
          <w:rFonts w:ascii="Arial" w:hAnsi="Arial" w:cs="Times New Roman"/>
          <w:b/>
          <w:color w:val="000000"/>
          <w:sz w:val="32"/>
          <w:szCs w:val="32"/>
          <w:u w:val="single"/>
        </w:rPr>
      </w:pPr>
      <w:ins w:id="1" w:author="Jason Taylor" w:date="2016-07-07T10:26:00Z">
        <w:r w:rsidRPr="003949C6">
          <w:rPr>
            <w:rFonts w:ascii="Arial" w:hAnsi="Arial" w:cs="Times New Roman"/>
            <w:b/>
            <w:color w:val="000000"/>
            <w:sz w:val="32"/>
            <w:szCs w:val="32"/>
            <w:u w:val="single"/>
          </w:rPr>
          <w:t>SuretyHomeCare.com</w:t>
        </w:r>
      </w:ins>
    </w:p>
    <w:p w14:paraId="54FC3A26" w14:textId="77777777" w:rsidR="008B038D" w:rsidRPr="003949C6" w:rsidRDefault="008B038D" w:rsidP="008B038D">
      <w:pPr>
        <w:jc w:val="center"/>
        <w:rPr>
          <w:ins w:id="2" w:author="Jason Taylor" w:date="2016-07-07T10:26:00Z"/>
          <w:rFonts w:ascii="Arial" w:hAnsi="Arial" w:cs="Times New Roman"/>
          <w:b/>
          <w:color w:val="000000"/>
          <w:sz w:val="32"/>
          <w:szCs w:val="32"/>
          <w:u w:val="single"/>
        </w:rPr>
      </w:pPr>
    </w:p>
    <w:p w14:paraId="23690138" w14:textId="063C5E59" w:rsidR="008B038D" w:rsidRPr="003949C6" w:rsidRDefault="008B038D" w:rsidP="008B038D">
      <w:pPr>
        <w:jc w:val="center"/>
        <w:rPr>
          <w:ins w:id="3" w:author="Jason Taylor" w:date="2016-07-07T10:26:00Z"/>
          <w:rFonts w:ascii="Arial" w:hAnsi="Arial" w:cs="Times New Roman"/>
          <w:b/>
          <w:color w:val="000000"/>
          <w:sz w:val="32"/>
          <w:szCs w:val="32"/>
          <w:u w:val="single"/>
        </w:rPr>
      </w:pPr>
      <w:ins w:id="4" w:author="Jason Taylor" w:date="2016-07-07T10:27:00Z">
        <w:r w:rsidRPr="003949C6">
          <w:rPr>
            <w:rFonts w:ascii="Arial" w:hAnsi="Arial" w:cs="Times New Roman"/>
            <w:b/>
            <w:color w:val="000000"/>
            <w:sz w:val="32"/>
            <w:szCs w:val="32"/>
            <w:u w:val="single"/>
          </w:rPr>
          <w:t>ROUGH DRAFT – Website Copy</w:t>
        </w:r>
      </w:ins>
    </w:p>
    <w:p w14:paraId="3E635E9A" w14:textId="77777777" w:rsidR="008B038D" w:rsidRDefault="008B038D" w:rsidP="003528F3">
      <w:pPr>
        <w:rPr>
          <w:ins w:id="5" w:author="Jason Taylor" w:date="2016-07-07T10:26:00Z"/>
          <w:rFonts w:ascii="Arial" w:hAnsi="Arial" w:cs="Times New Roman"/>
          <w:color w:val="000000"/>
          <w:sz w:val="22"/>
          <w:szCs w:val="22"/>
        </w:rPr>
      </w:pPr>
    </w:p>
    <w:p w14:paraId="05310600" w14:textId="77777777" w:rsidR="008B038D" w:rsidRDefault="008B038D" w:rsidP="003528F3">
      <w:pPr>
        <w:rPr>
          <w:ins w:id="6" w:author="Jason Taylor" w:date="2016-07-07T10:26:00Z"/>
          <w:rFonts w:ascii="Arial" w:hAnsi="Arial" w:cs="Times New Roman"/>
          <w:color w:val="000000"/>
          <w:sz w:val="22"/>
          <w:szCs w:val="22"/>
        </w:rPr>
      </w:pPr>
    </w:p>
    <w:p w14:paraId="64ECCF6B" w14:textId="77777777" w:rsidR="003528F3" w:rsidRPr="008B038D" w:rsidRDefault="003528F3" w:rsidP="003528F3">
      <w:pPr>
        <w:rPr>
          <w:rFonts w:ascii="Arial" w:hAnsi="Arial" w:cs="Times New Roman"/>
          <w:b/>
          <w:color w:val="000000"/>
          <w:sz w:val="28"/>
          <w:szCs w:val="28"/>
        </w:rPr>
      </w:pPr>
      <w:r w:rsidRPr="008B038D">
        <w:rPr>
          <w:rFonts w:ascii="Arial" w:hAnsi="Arial" w:cs="Times New Roman"/>
          <w:b/>
          <w:color w:val="000000"/>
          <w:sz w:val="28"/>
          <w:szCs w:val="28"/>
        </w:rPr>
        <w:t>[Home Page]</w:t>
      </w:r>
    </w:p>
    <w:p w14:paraId="6B4F9806" w14:textId="77777777" w:rsidR="008B038D" w:rsidRPr="003528F3" w:rsidRDefault="008B038D" w:rsidP="003528F3">
      <w:pPr>
        <w:rPr>
          <w:rFonts w:ascii="Times" w:hAnsi="Times" w:cs="Times New Roman"/>
          <w:sz w:val="20"/>
          <w:szCs w:val="20"/>
        </w:rPr>
      </w:pPr>
    </w:p>
    <w:p w14:paraId="6BDE1E8D"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 xml:space="preserve">Surety Home Care </w:t>
      </w:r>
    </w:p>
    <w:p w14:paraId="4346E987" w14:textId="77777777" w:rsidR="003528F3" w:rsidRPr="003528F3" w:rsidRDefault="003528F3" w:rsidP="003528F3">
      <w:pPr>
        <w:rPr>
          <w:rFonts w:ascii="Times" w:hAnsi="Times" w:cs="Times New Roman"/>
          <w:sz w:val="20"/>
          <w:szCs w:val="20"/>
        </w:rPr>
      </w:pPr>
      <w:r w:rsidRPr="003528F3">
        <w:rPr>
          <w:rFonts w:ascii="Arial" w:hAnsi="Arial" w:cs="Times New Roman"/>
          <w:i/>
          <w:iCs/>
          <w:color w:val="000000"/>
          <w:sz w:val="28"/>
          <w:szCs w:val="28"/>
        </w:rPr>
        <w:t>Family-Owned, Service You Can Trust</w:t>
      </w:r>
    </w:p>
    <w:p w14:paraId="1279C5E0" w14:textId="77777777" w:rsidR="003528F3" w:rsidRPr="003528F3" w:rsidRDefault="003528F3" w:rsidP="003528F3">
      <w:pPr>
        <w:rPr>
          <w:rFonts w:ascii="Times" w:eastAsia="Times New Roman" w:hAnsi="Times" w:cs="Times New Roman"/>
          <w:sz w:val="20"/>
          <w:szCs w:val="20"/>
        </w:rPr>
      </w:pPr>
    </w:p>
    <w:p w14:paraId="64A8D014" w14:textId="2BE7E780"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Assisting the Inland Empire.</w:t>
      </w:r>
    </w:p>
    <w:p w14:paraId="3B4387D3" w14:textId="77777777" w:rsidR="003528F3" w:rsidRPr="003528F3" w:rsidRDefault="003528F3" w:rsidP="003528F3">
      <w:pPr>
        <w:spacing w:after="240"/>
        <w:rPr>
          <w:rFonts w:ascii="Times" w:eastAsia="Times New Roman" w:hAnsi="Times" w:cs="Times New Roman"/>
          <w:sz w:val="20"/>
          <w:szCs w:val="20"/>
        </w:rPr>
      </w:pPr>
    </w:p>
    <w:p w14:paraId="28BE8D75" w14:textId="77777777" w:rsidR="003528F3" w:rsidRPr="008B038D" w:rsidRDefault="003528F3" w:rsidP="003528F3">
      <w:pPr>
        <w:rPr>
          <w:rFonts w:ascii="Times" w:hAnsi="Times" w:cs="Times New Roman"/>
          <w:sz w:val="32"/>
          <w:szCs w:val="32"/>
        </w:rPr>
      </w:pPr>
      <w:bookmarkStart w:id="7" w:name="_GoBack"/>
      <w:r w:rsidRPr="008B038D">
        <w:rPr>
          <w:rFonts w:ascii="Arial" w:hAnsi="Arial" w:cs="Times New Roman"/>
          <w:color w:val="000000"/>
          <w:sz w:val="32"/>
          <w:szCs w:val="32"/>
        </w:rPr>
        <w:t>(</w:t>
      </w:r>
      <w:proofErr w:type="gramStart"/>
      <w:r w:rsidRPr="008B038D">
        <w:rPr>
          <w:rFonts w:ascii="Arial" w:hAnsi="Arial" w:cs="Times New Roman"/>
          <w:color w:val="000000"/>
          <w:sz w:val="32"/>
          <w:szCs w:val="32"/>
        </w:rPr>
        <w:t>xxx</w:t>
      </w:r>
      <w:proofErr w:type="gramEnd"/>
      <w:r w:rsidRPr="008B038D">
        <w:rPr>
          <w:rFonts w:ascii="Arial" w:hAnsi="Arial" w:cs="Times New Roman"/>
          <w:color w:val="000000"/>
          <w:sz w:val="32"/>
          <w:szCs w:val="32"/>
        </w:rPr>
        <w:t>)-xxx-</w:t>
      </w:r>
      <w:proofErr w:type="spellStart"/>
      <w:r w:rsidRPr="008B038D">
        <w:rPr>
          <w:rFonts w:ascii="Arial" w:hAnsi="Arial" w:cs="Times New Roman"/>
          <w:color w:val="000000"/>
          <w:sz w:val="32"/>
          <w:szCs w:val="32"/>
        </w:rPr>
        <w:t>xxxx</w:t>
      </w:r>
      <w:proofErr w:type="spellEnd"/>
    </w:p>
    <w:bookmarkEnd w:id="7"/>
    <w:p w14:paraId="684C8F75" w14:textId="77777777" w:rsidR="003528F3" w:rsidRPr="003528F3" w:rsidRDefault="003528F3" w:rsidP="003528F3">
      <w:pPr>
        <w:rPr>
          <w:rFonts w:ascii="Times" w:eastAsia="Times New Roman" w:hAnsi="Times" w:cs="Times New Roman"/>
          <w:sz w:val="20"/>
          <w:szCs w:val="20"/>
        </w:rPr>
      </w:pPr>
    </w:p>
    <w:p w14:paraId="16E54E86" w14:textId="77777777" w:rsidR="003528F3" w:rsidRPr="003528F3" w:rsidRDefault="003528F3" w:rsidP="003528F3">
      <w:pPr>
        <w:rPr>
          <w:rFonts w:ascii="Times" w:eastAsia="Times New Roman" w:hAnsi="Times" w:cs="Times New Roman"/>
          <w:sz w:val="20"/>
          <w:szCs w:val="20"/>
        </w:rPr>
      </w:pPr>
    </w:p>
    <w:p w14:paraId="68698BF8" w14:textId="6A15A769" w:rsidR="00992E19" w:rsidRPr="002876B1" w:rsidRDefault="0048556B" w:rsidP="00992E19">
      <w:pPr>
        <w:rPr>
          <w:ins w:id="8" w:author="mike carran" w:date="2016-06-28T12:10:00Z"/>
          <w:rFonts w:ascii="Arial" w:hAnsi="Arial" w:cs="Times New Roman"/>
          <w:sz w:val="28"/>
          <w:szCs w:val="28"/>
        </w:rPr>
      </w:pPr>
      <w:ins w:id="9" w:author="Jason Taylor" w:date="2016-06-17T13:41:00Z">
        <w:r w:rsidRPr="002876B1">
          <w:rPr>
            <w:rFonts w:ascii="Arial" w:hAnsi="Arial" w:cs="Times New Roman"/>
            <w:sz w:val="28"/>
            <w:szCs w:val="28"/>
          </w:rPr>
          <w:t xml:space="preserve">Surety Home Care is a </w:t>
        </w:r>
      </w:ins>
      <w:ins w:id="10" w:author="mike carran" w:date="2016-06-28T12:02:00Z">
        <w:r w:rsidR="00AE28F5" w:rsidRPr="002876B1">
          <w:rPr>
            <w:rFonts w:ascii="Arial" w:hAnsi="Arial" w:cs="Times New Roman"/>
            <w:sz w:val="28"/>
            <w:szCs w:val="28"/>
          </w:rPr>
          <w:t xml:space="preserve">local </w:t>
        </w:r>
      </w:ins>
      <w:ins w:id="11" w:author="Jason Taylor" w:date="2016-06-17T13:41:00Z">
        <w:r w:rsidRPr="002876B1">
          <w:rPr>
            <w:rFonts w:ascii="Arial" w:hAnsi="Arial" w:cs="Times New Roman"/>
            <w:sz w:val="28"/>
            <w:szCs w:val="28"/>
          </w:rPr>
          <w:t xml:space="preserve">family </w:t>
        </w:r>
      </w:ins>
      <w:ins w:id="12" w:author="mike carran" w:date="2016-06-28T12:02:00Z">
        <w:r w:rsidR="00AE28F5" w:rsidRPr="002876B1">
          <w:rPr>
            <w:rFonts w:ascii="Arial" w:hAnsi="Arial" w:cs="Times New Roman"/>
            <w:sz w:val="28"/>
            <w:szCs w:val="28"/>
          </w:rPr>
          <w:t xml:space="preserve">owned and operated </w:t>
        </w:r>
      </w:ins>
      <w:ins w:id="13" w:author="Jason Taylor" w:date="2016-06-17T13:41:00Z">
        <w:r w:rsidRPr="002876B1">
          <w:rPr>
            <w:rFonts w:ascii="Arial" w:hAnsi="Arial" w:cs="Times New Roman"/>
            <w:sz w:val="28"/>
            <w:szCs w:val="28"/>
          </w:rPr>
          <w:t xml:space="preserve">agency </w:t>
        </w:r>
      </w:ins>
      <w:ins w:id="14" w:author="mike carran" w:date="2016-06-28T12:02:00Z">
        <w:r w:rsidR="00AE28F5" w:rsidRPr="002876B1">
          <w:rPr>
            <w:rFonts w:ascii="Arial" w:hAnsi="Arial" w:cs="Times New Roman"/>
            <w:sz w:val="28"/>
            <w:szCs w:val="28"/>
          </w:rPr>
          <w:t>devoted</w:t>
        </w:r>
      </w:ins>
      <w:ins w:id="15" w:author="mike carran" w:date="2016-06-28T12:00:00Z">
        <w:r w:rsidR="00AE28F5" w:rsidRPr="002876B1">
          <w:rPr>
            <w:rFonts w:ascii="Arial" w:hAnsi="Arial" w:cs="Times New Roman"/>
            <w:sz w:val="28"/>
            <w:szCs w:val="28"/>
          </w:rPr>
          <w:t xml:space="preserve"> to </w:t>
        </w:r>
      </w:ins>
      <w:ins w:id="16" w:author="Jason Taylor" w:date="2016-06-17T13:41:00Z">
        <w:r w:rsidRPr="002876B1">
          <w:rPr>
            <w:rFonts w:ascii="Arial" w:hAnsi="Arial" w:cs="Times New Roman"/>
            <w:sz w:val="28"/>
            <w:szCs w:val="28"/>
          </w:rPr>
          <w:t xml:space="preserve">helping </w:t>
        </w:r>
      </w:ins>
      <w:ins w:id="17" w:author="mike carran" w:date="2016-06-28T12:04:00Z">
        <w:r w:rsidR="00AE28F5" w:rsidRPr="002876B1">
          <w:rPr>
            <w:rFonts w:ascii="Arial" w:hAnsi="Arial" w:cs="Times New Roman"/>
            <w:sz w:val="28"/>
            <w:szCs w:val="28"/>
          </w:rPr>
          <w:t>families like yours</w:t>
        </w:r>
      </w:ins>
      <w:ins w:id="18" w:author="mike carran" w:date="2016-06-28T12:03:00Z">
        <w:r w:rsidR="00AE28F5" w:rsidRPr="002876B1">
          <w:rPr>
            <w:rFonts w:ascii="Arial" w:hAnsi="Arial" w:cs="Times New Roman"/>
            <w:sz w:val="28"/>
            <w:szCs w:val="28"/>
          </w:rPr>
          <w:t xml:space="preserve"> in the Inland Empire</w:t>
        </w:r>
      </w:ins>
      <w:ins w:id="19" w:author="Jason Taylor" w:date="2016-06-17T13:41:00Z">
        <w:r w:rsidRPr="002876B1">
          <w:rPr>
            <w:rFonts w:ascii="Arial" w:hAnsi="Arial" w:cs="Times New Roman"/>
            <w:sz w:val="28"/>
            <w:szCs w:val="28"/>
          </w:rPr>
          <w:t>.  </w:t>
        </w:r>
      </w:ins>
      <w:ins w:id="20" w:author="mike carran" w:date="2016-06-28T12:04:00Z">
        <w:r w:rsidR="00AE28F5" w:rsidRPr="002876B1">
          <w:rPr>
            <w:rFonts w:ascii="Arial" w:hAnsi="Arial" w:cs="Times New Roman"/>
            <w:sz w:val="28"/>
            <w:szCs w:val="28"/>
          </w:rPr>
          <w:t xml:space="preserve">We take pride </w:t>
        </w:r>
      </w:ins>
      <w:ins w:id="21" w:author="mike carran" w:date="2016-06-28T12:05:00Z">
        <w:r w:rsidR="00AE28F5" w:rsidRPr="002876B1">
          <w:rPr>
            <w:rFonts w:ascii="Arial" w:hAnsi="Arial" w:cs="Times New Roman"/>
            <w:sz w:val="28"/>
            <w:szCs w:val="28"/>
          </w:rPr>
          <w:t xml:space="preserve">in the relationships we develop with our clients. </w:t>
        </w:r>
      </w:ins>
      <w:ins w:id="22" w:author="mike carran" w:date="2016-06-28T12:07:00Z">
        <w:r w:rsidR="00AE28F5" w:rsidRPr="002876B1">
          <w:rPr>
            <w:rFonts w:ascii="Arial" w:hAnsi="Arial" w:cs="Times New Roman"/>
            <w:sz w:val="28"/>
            <w:szCs w:val="28"/>
          </w:rPr>
          <w:t xml:space="preserve">We understand this is a challenging time and we are dedicated to </w:t>
        </w:r>
        <w:r w:rsidR="00992E19" w:rsidRPr="002876B1">
          <w:rPr>
            <w:rFonts w:ascii="Arial" w:hAnsi="Arial" w:cs="Times New Roman"/>
            <w:sz w:val="28"/>
            <w:szCs w:val="28"/>
          </w:rPr>
          <w:t>providing the peace of mind you deserve</w:t>
        </w:r>
      </w:ins>
      <w:ins w:id="23" w:author="mike carran" w:date="2016-06-28T12:10:00Z">
        <w:r w:rsidR="00992E19" w:rsidRPr="002876B1">
          <w:rPr>
            <w:rFonts w:ascii="Arial" w:hAnsi="Arial" w:cs="Times New Roman"/>
            <w:sz w:val="28"/>
            <w:szCs w:val="28"/>
          </w:rPr>
          <w:t>.</w:t>
        </w:r>
      </w:ins>
      <w:ins w:id="24" w:author="mike carran" w:date="2016-06-28T12:14:00Z">
        <w:r w:rsidR="00992E19" w:rsidRPr="002876B1">
          <w:rPr>
            <w:rFonts w:ascii="Arial" w:hAnsi="Arial" w:cs="Times New Roman"/>
            <w:sz w:val="28"/>
            <w:szCs w:val="28"/>
          </w:rPr>
          <w:t xml:space="preserve"> At Surety Home Care we</w:t>
        </w:r>
      </w:ins>
      <w:r w:rsidR="00992E19" w:rsidRPr="002876B1">
        <w:rPr>
          <w:rFonts w:ascii="Arial" w:hAnsi="Arial" w:cs="Times New Roman"/>
          <w:sz w:val="28"/>
          <w:szCs w:val="28"/>
        </w:rPr>
        <w:t xml:space="preserve"> do more than just watch your loved ones.  We care for them with programs designed to keep them </w:t>
      </w:r>
      <w:ins w:id="25" w:author="Jason Taylor" w:date="2016-06-29T22:59:00Z">
        <w:r w:rsidR="00B86D64" w:rsidRPr="002876B1">
          <w:rPr>
            <w:rFonts w:ascii="Arial" w:hAnsi="Arial" w:cs="Times New Roman"/>
            <w:sz w:val="28"/>
            <w:szCs w:val="28"/>
          </w:rPr>
          <w:t>both mentally and physically</w:t>
        </w:r>
        <w:r w:rsidR="00B86D64">
          <w:rPr>
            <w:rFonts w:ascii="Arial" w:hAnsi="Arial" w:cs="Times New Roman"/>
            <w:sz w:val="28"/>
            <w:szCs w:val="28"/>
          </w:rPr>
          <w:t xml:space="preserve"> </w:t>
        </w:r>
      </w:ins>
      <w:ins w:id="26" w:author="Jason Taylor" w:date="2016-06-29T22:06:00Z">
        <w:r w:rsidR="002876B1" w:rsidRPr="002876B1">
          <w:rPr>
            <w:rFonts w:ascii="Arial" w:hAnsi="Arial" w:cs="Times New Roman"/>
            <w:sz w:val="28"/>
            <w:szCs w:val="28"/>
          </w:rPr>
          <w:t xml:space="preserve">comfortable, </w:t>
        </w:r>
      </w:ins>
      <w:r w:rsidR="00992E19" w:rsidRPr="002876B1">
        <w:rPr>
          <w:rFonts w:ascii="Arial" w:hAnsi="Arial" w:cs="Times New Roman"/>
          <w:sz w:val="28"/>
          <w:szCs w:val="28"/>
        </w:rPr>
        <w:t xml:space="preserve">happy and healthy </w:t>
      </w:r>
    </w:p>
    <w:p w14:paraId="11AB27F2" w14:textId="77777777" w:rsidR="0048556B" w:rsidRPr="002876B1" w:rsidRDefault="0048556B" w:rsidP="0048556B">
      <w:pPr>
        <w:rPr>
          <w:ins w:id="27" w:author="Jason Taylor" w:date="2016-06-17T13:41:00Z"/>
          <w:rFonts w:ascii="Times" w:eastAsia="Times New Roman" w:hAnsi="Times" w:cs="Times New Roman"/>
          <w:sz w:val="20"/>
          <w:szCs w:val="20"/>
        </w:rPr>
      </w:pPr>
    </w:p>
    <w:p w14:paraId="6E283BB7" w14:textId="2B61D16A" w:rsidR="0048556B" w:rsidRPr="002876B1" w:rsidRDefault="0048556B" w:rsidP="0048556B">
      <w:pPr>
        <w:rPr>
          <w:ins w:id="28" w:author="Jason Taylor" w:date="2016-06-17T13:41:00Z"/>
          <w:rFonts w:ascii="Times" w:hAnsi="Times" w:cs="Times New Roman"/>
          <w:sz w:val="20"/>
          <w:szCs w:val="20"/>
        </w:rPr>
      </w:pPr>
      <w:ins w:id="29" w:author="Jason Taylor" w:date="2016-06-17T13:44:00Z">
        <w:r w:rsidRPr="002876B1">
          <w:rPr>
            <w:rFonts w:ascii="Arial" w:hAnsi="Arial" w:cs="Times New Roman"/>
            <w:sz w:val="28"/>
            <w:szCs w:val="28"/>
          </w:rPr>
          <w:t>Being a family agency is what makes Sure</w:t>
        </w:r>
        <w:r w:rsidR="002268A8" w:rsidRPr="002876B1">
          <w:rPr>
            <w:rFonts w:ascii="Arial" w:hAnsi="Arial" w:cs="Times New Roman"/>
            <w:sz w:val="28"/>
            <w:szCs w:val="28"/>
          </w:rPr>
          <w:t>ty Home Care special and sets us</w:t>
        </w:r>
        <w:r w:rsidRPr="002876B1">
          <w:rPr>
            <w:rFonts w:ascii="Arial" w:hAnsi="Arial" w:cs="Times New Roman"/>
            <w:sz w:val="28"/>
            <w:szCs w:val="28"/>
          </w:rPr>
          <w:t xml:space="preserve"> apart.  </w:t>
        </w:r>
      </w:ins>
      <w:ins w:id="30" w:author="mike carran" w:date="2016-06-28T12:12:00Z">
        <w:r w:rsidR="00992E19" w:rsidRPr="002876B1">
          <w:rPr>
            <w:rFonts w:ascii="Arial" w:hAnsi="Arial" w:cs="Times New Roman"/>
            <w:sz w:val="28"/>
            <w:szCs w:val="28"/>
          </w:rPr>
          <w:t>We treat our</w:t>
        </w:r>
      </w:ins>
      <w:ins w:id="31" w:author="Jason Taylor" w:date="2016-06-17T13:41:00Z">
        <w:r w:rsidRPr="002876B1">
          <w:rPr>
            <w:rFonts w:ascii="Arial" w:hAnsi="Arial" w:cs="Times New Roman"/>
            <w:sz w:val="28"/>
            <w:szCs w:val="28"/>
          </w:rPr>
          <w:t xml:space="preserve"> caregivers </w:t>
        </w:r>
      </w:ins>
      <w:ins w:id="32" w:author="mike carran" w:date="2016-06-28T12:12:00Z">
        <w:r w:rsidR="00992E19" w:rsidRPr="002876B1">
          <w:rPr>
            <w:rFonts w:ascii="Arial" w:hAnsi="Arial" w:cs="Times New Roman"/>
            <w:sz w:val="28"/>
            <w:szCs w:val="28"/>
          </w:rPr>
          <w:t>as</w:t>
        </w:r>
      </w:ins>
      <w:ins w:id="33" w:author="Jason Taylor" w:date="2016-06-17T13:41:00Z">
        <w:r w:rsidRPr="002876B1">
          <w:rPr>
            <w:rFonts w:ascii="Arial" w:hAnsi="Arial" w:cs="Times New Roman"/>
            <w:sz w:val="28"/>
            <w:szCs w:val="28"/>
          </w:rPr>
          <w:t xml:space="preserve"> </w:t>
        </w:r>
      </w:ins>
      <w:ins w:id="34" w:author="Jason Taylor" w:date="2016-06-17T13:44:00Z">
        <w:r w:rsidRPr="002876B1">
          <w:rPr>
            <w:rFonts w:ascii="Arial" w:hAnsi="Arial" w:cs="Times New Roman"/>
            <w:sz w:val="28"/>
            <w:szCs w:val="28"/>
          </w:rPr>
          <w:t xml:space="preserve">part of the family too. </w:t>
        </w:r>
      </w:ins>
      <w:proofErr w:type="gramStart"/>
      <w:ins w:id="35" w:author="mike carran" w:date="2016-06-28T12:12:00Z">
        <w:r w:rsidR="00992E19" w:rsidRPr="002876B1">
          <w:rPr>
            <w:rFonts w:ascii="Arial" w:hAnsi="Arial" w:cs="Times New Roman"/>
            <w:sz w:val="28"/>
            <w:szCs w:val="28"/>
          </w:rPr>
          <w:t xml:space="preserve">They </w:t>
        </w:r>
      </w:ins>
      <w:ins w:id="36" w:author="Jason Taylor" w:date="2016-06-17T13:45:00Z">
        <w:r w:rsidRPr="002876B1">
          <w:rPr>
            <w:rFonts w:ascii="Arial" w:hAnsi="Arial" w:cs="Times New Roman"/>
            <w:sz w:val="28"/>
            <w:szCs w:val="28"/>
          </w:rPr>
          <w:t xml:space="preserve"> </w:t>
        </w:r>
      </w:ins>
      <w:ins w:id="37" w:author="mike carran" w:date="2016-06-28T12:13:00Z">
        <w:r w:rsidR="00992E19" w:rsidRPr="002876B1">
          <w:rPr>
            <w:rFonts w:ascii="Arial" w:hAnsi="Arial" w:cs="Times New Roman"/>
            <w:sz w:val="28"/>
            <w:szCs w:val="28"/>
          </w:rPr>
          <w:t>are</w:t>
        </w:r>
        <w:proofErr w:type="gramEnd"/>
        <w:r w:rsidR="00992E19" w:rsidRPr="002876B1">
          <w:rPr>
            <w:rFonts w:ascii="Arial" w:hAnsi="Arial" w:cs="Times New Roman"/>
            <w:sz w:val="28"/>
            <w:szCs w:val="28"/>
          </w:rPr>
          <w:t xml:space="preserve"> paid more than the average care giver and </w:t>
        </w:r>
      </w:ins>
      <w:ins w:id="38" w:author="Jason Taylor" w:date="2016-06-17T13:45:00Z">
        <w:r w:rsidRPr="002876B1">
          <w:rPr>
            <w:rFonts w:ascii="Arial" w:hAnsi="Arial" w:cs="Times New Roman"/>
            <w:sz w:val="28"/>
            <w:szCs w:val="28"/>
          </w:rPr>
          <w:t xml:space="preserve">receive year round continuing education, exceeding state mandated </w:t>
        </w:r>
      </w:ins>
      <w:ins w:id="39" w:author="Jason Taylor" w:date="2016-06-17T13:46:00Z">
        <w:r w:rsidRPr="002876B1">
          <w:rPr>
            <w:rFonts w:ascii="Arial" w:hAnsi="Arial" w:cs="Times New Roman"/>
            <w:sz w:val="28"/>
            <w:szCs w:val="28"/>
          </w:rPr>
          <w:t>minimum</w:t>
        </w:r>
      </w:ins>
      <w:ins w:id="40" w:author="Jason Taylor" w:date="2016-06-17T13:45:00Z">
        <w:r w:rsidRPr="002876B1">
          <w:rPr>
            <w:rFonts w:ascii="Arial" w:hAnsi="Arial" w:cs="Times New Roman"/>
            <w:sz w:val="28"/>
            <w:szCs w:val="28"/>
          </w:rPr>
          <w:t xml:space="preserve"> </w:t>
        </w:r>
      </w:ins>
      <w:ins w:id="41" w:author="Jason Taylor" w:date="2016-06-17T13:46:00Z">
        <w:r w:rsidRPr="002876B1">
          <w:rPr>
            <w:rFonts w:ascii="Arial" w:hAnsi="Arial" w:cs="Times New Roman"/>
            <w:sz w:val="28"/>
            <w:szCs w:val="28"/>
          </w:rPr>
          <w:t>standards by mile</w:t>
        </w:r>
      </w:ins>
      <w:ins w:id="42" w:author="Jason Taylor" w:date="2016-06-17T13:47:00Z">
        <w:r w:rsidRPr="002876B1">
          <w:rPr>
            <w:rFonts w:ascii="Arial" w:hAnsi="Arial" w:cs="Times New Roman"/>
            <w:sz w:val="28"/>
            <w:szCs w:val="28"/>
          </w:rPr>
          <w:t>s</w:t>
        </w:r>
      </w:ins>
      <w:ins w:id="43" w:author="Jason Taylor" w:date="2016-06-17T13:46:00Z">
        <w:r w:rsidRPr="002876B1">
          <w:rPr>
            <w:rFonts w:ascii="Arial" w:hAnsi="Arial" w:cs="Times New Roman"/>
            <w:sz w:val="28"/>
            <w:szCs w:val="28"/>
          </w:rPr>
          <w:t xml:space="preserve">.  </w:t>
        </w:r>
      </w:ins>
    </w:p>
    <w:p w14:paraId="1887BC4A" w14:textId="77777777" w:rsidR="0048556B" w:rsidRPr="002876B1" w:rsidRDefault="0048556B" w:rsidP="0048556B">
      <w:pPr>
        <w:rPr>
          <w:ins w:id="44" w:author="Jason Taylor" w:date="2016-06-17T13:41:00Z"/>
          <w:rFonts w:ascii="Times" w:eastAsia="Times New Roman" w:hAnsi="Times" w:cs="Times New Roman"/>
          <w:sz w:val="20"/>
          <w:szCs w:val="20"/>
        </w:rPr>
      </w:pPr>
    </w:p>
    <w:p w14:paraId="60217CB9" w14:textId="6787FE50" w:rsidR="00C023EA" w:rsidRPr="008B038D" w:rsidRDefault="00C023EA" w:rsidP="00C023EA">
      <w:pPr>
        <w:rPr>
          <w:ins w:id="45" w:author="Jason Taylor" w:date="2016-06-17T13:51:00Z"/>
          <w:rFonts w:ascii="Arial" w:hAnsi="Arial" w:cs="Times New Roman"/>
          <w:sz w:val="28"/>
          <w:szCs w:val="28"/>
        </w:rPr>
      </w:pPr>
      <w:ins w:id="46" w:author="Jason Taylor" w:date="2016-06-17T13:51:00Z">
        <w:r w:rsidRPr="002876B1">
          <w:rPr>
            <w:rFonts w:ascii="Arial" w:hAnsi="Arial" w:cs="Times New Roman"/>
            <w:sz w:val="28"/>
            <w:szCs w:val="28"/>
          </w:rPr>
          <w:t>Please call us directly at 444-444-4444 or click here to set up a free in-home consultation.</w:t>
        </w:r>
      </w:ins>
    </w:p>
    <w:p w14:paraId="0DD463BC" w14:textId="77777777" w:rsidR="0048556B" w:rsidRDefault="0048556B" w:rsidP="003528F3">
      <w:pPr>
        <w:rPr>
          <w:ins w:id="47" w:author="Jason Taylor" w:date="2016-06-17T13:41:00Z"/>
          <w:rFonts w:ascii="Arial" w:hAnsi="Arial" w:cs="Times New Roman"/>
          <w:color w:val="000000"/>
          <w:sz w:val="28"/>
          <w:szCs w:val="28"/>
        </w:rPr>
      </w:pPr>
    </w:p>
    <w:p w14:paraId="760238E7"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 xml:space="preserve">Menu: </w:t>
      </w:r>
    </w:p>
    <w:p w14:paraId="1DCB6D53"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[About Us] [Services] [Free In-Home Consultation] [Contact Us] [News/Reviews/FAQ] [Client Portal]</w:t>
      </w:r>
    </w:p>
    <w:p w14:paraId="202DCAA4" w14:textId="3A81C4E1" w:rsidR="003528F3" w:rsidRPr="003528F3" w:rsidRDefault="00F4436C" w:rsidP="003528F3">
      <w:pPr>
        <w:spacing w:after="240"/>
        <w:rPr>
          <w:rFonts w:ascii="Times" w:eastAsia="Times New Roman" w:hAnsi="Times" w:cs="Times New Roman"/>
          <w:sz w:val="20"/>
          <w:szCs w:val="20"/>
        </w:rPr>
      </w:pPr>
      <w:r>
        <w:rPr>
          <w:rFonts w:ascii="Times" w:eastAsia="Times New Roman" w:hAnsi="Times" w:cs="Times New Roman"/>
          <w:sz w:val="20"/>
          <w:szCs w:val="20"/>
        </w:rPr>
        <w:lastRenderedPageBreak/>
        <w:br/>
      </w:r>
    </w:p>
    <w:p w14:paraId="17C3C5FB" w14:textId="77777777" w:rsidR="003528F3" w:rsidRPr="00F4436C" w:rsidRDefault="003528F3" w:rsidP="003528F3">
      <w:pPr>
        <w:rPr>
          <w:rFonts w:ascii="Times" w:hAnsi="Times" w:cs="Times New Roman"/>
          <w:b/>
          <w:sz w:val="20"/>
          <w:szCs w:val="20"/>
        </w:rPr>
      </w:pPr>
      <w:r w:rsidRPr="00F4436C">
        <w:rPr>
          <w:rFonts w:ascii="Arial" w:hAnsi="Arial" w:cs="Times New Roman"/>
          <w:b/>
          <w:color w:val="000000"/>
          <w:sz w:val="28"/>
          <w:szCs w:val="28"/>
        </w:rPr>
        <w:t>[About Us/Contact]</w:t>
      </w:r>
    </w:p>
    <w:p w14:paraId="4C8EDDD6" w14:textId="77777777" w:rsidR="003528F3" w:rsidRPr="003528F3" w:rsidRDefault="003528F3" w:rsidP="003528F3">
      <w:pPr>
        <w:rPr>
          <w:rFonts w:ascii="Times" w:eastAsia="Times New Roman" w:hAnsi="Times" w:cs="Times New Roman"/>
          <w:sz w:val="20"/>
          <w:szCs w:val="20"/>
        </w:rPr>
      </w:pPr>
    </w:p>
    <w:p w14:paraId="20AD6725" w14:textId="77777777" w:rsidR="003528F3" w:rsidRPr="003528F3" w:rsidRDefault="003528F3" w:rsidP="003528F3">
      <w:pPr>
        <w:rPr>
          <w:rFonts w:ascii="Times" w:eastAsia="Times New Roman" w:hAnsi="Times" w:cs="Times New Roman"/>
          <w:sz w:val="20"/>
          <w:szCs w:val="20"/>
        </w:rPr>
      </w:pPr>
    </w:p>
    <w:p w14:paraId="5DBD555A" w14:textId="77777777" w:rsidR="00F4436C" w:rsidRDefault="001C0B0B" w:rsidP="001C0B0B">
      <w:pPr>
        <w:rPr>
          <w:rFonts w:ascii="Times" w:hAnsi="Times" w:cs="Times New Roman"/>
          <w:sz w:val="20"/>
          <w:szCs w:val="20"/>
        </w:rPr>
      </w:pPr>
      <w:ins w:id="48" w:author="Jason Taylor" w:date="2016-06-17T13:53:00Z">
        <w:r w:rsidRPr="003528F3">
          <w:rPr>
            <w:rFonts w:ascii="Arial" w:hAnsi="Arial" w:cs="Times New Roman"/>
            <w:color w:val="000000"/>
            <w:sz w:val="28"/>
            <w:szCs w:val="28"/>
          </w:rPr>
          <w:t>Dear Family Member,</w:t>
        </w:r>
      </w:ins>
    </w:p>
    <w:p w14:paraId="0CD4123E" w14:textId="43803A3B" w:rsidR="001C0B0B" w:rsidRPr="003528F3" w:rsidRDefault="001C0B0B" w:rsidP="001C0B0B">
      <w:pPr>
        <w:rPr>
          <w:ins w:id="49" w:author="Jason Taylor" w:date="2016-06-17T13:53:00Z"/>
          <w:rFonts w:ascii="Times" w:hAnsi="Times" w:cs="Times New Roman"/>
          <w:sz w:val="20"/>
          <w:szCs w:val="20"/>
        </w:rPr>
      </w:pPr>
      <w:ins w:id="50" w:author="Jason Taylor" w:date="2016-06-17T13:53:00Z">
        <w:r w:rsidRPr="003528F3">
          <w:rPr>
            <w:rFonts w:ascii="Arial" w:hAnsi="Arial" w:cs="Times New Roman"/>
            <w:color w:val="000000"/>
            <w:sz w:val="28"/>
            <w:szCs w:val="28"/>
          </w:rPr>
          <w:t xml:space="preserve">The reason we started Surety Home Care is simple: we </w:t>
        </w:r>
      </w:ins>
      <w:ins w:id="51" w:author="Jason Taylor" w:date="2016-06-17T13:55:00Z">
        <w:r>
          <w:rPr>
            <w:rFonts w:ascii="Arial" w:hAnsi="Arial" w:cs="Times New Roman"/>
            <w:color w:val="000000"/>
            <w:sz w:val="28"/>
            <w:szCs w:val="28"/>
          </w:rPr>
          <w:t>love people.  We’ve expe</w:t>
        </w:r>
        <w:r w:rsidR="002876B1">
          <w:rPr>
            <w:rFonts w:ascii="Arial" w:hAnsi="Arial" w:cs="Times New Roman"/>
            <w:color w:val="000000"/>
            <w:sz w:val="28"/>
            <w:szCs w:val="28"/>
          </w:rPr>
          <w:t>rienced home care before and kne</w:t>
        </w:r>
        <w:r>
          <w:rPr>
            <w:rFonts w:ascii="Arial" w:hAnsi="Arial" w:cs="Times New Roman"/>
            <w:color w:val="000000"/>
            <w:sz w:val="28"/>
            <w:szCs w:val="28"/>
          </w:rPr>
          <w:t xml:space="preserve">w we can do it better.  </w:t>
        </w:r>
      </w:ins>
      <w:ins w:id="52" w:author="Jason Taylor" w:date="2016-06-17T13:56:00Z">
        <w:r>
          <w:rPr>
            <w:rFonts w:ascii="Arial" w:hAnsi="Arial" w:cs="Times New Roman"/>
            <w:color w:val="000000"/>
            <w:sz w:val="28"/>
            <w:szCs w:val="28"/>
          </w:rPr>
          <w:t xml:space="preserve">My husband and I know the process can be confusing, time consuming and stressful, but it shouldn’t be.  </w:t>
        </w:r>
        <w:r w:rsidR="0096486F">
          <w:rPr>
            <w:rFonts w:ascii="Arial" w:hAnsi="Arial" w:cs="Times New Roman"/>
            <w:color w:val="000000"/>
            <w:sz w:val="28"/>
            <w:szCs w:val="28"/>
          </w:rPr>
          <w:t>W</w:t>
        </w:r>
      </w:ins>
      <w:ins w:id="53" w:author="Jason Taylor" w:date="2016-06-17T13:53:00Z">
        <w:r>
          <w:rPr>
            <w:rFonts w:ascii="Arial" w:hAnsi="Arial" w:cs="Times New Roman"/>
            <w:color w:val="000000"/>
            <w:sz w:val="28"/>
            <w:szCs w:val="28"/>
          </w:rPr>
          <w:t>e decided</w:t>
        </w:r>
        <w:r w:rsidRPr="003528F3">
          <w:rPr>
            <w:rFonts w:ascii="Arial" w:hAnsi="Arial" w:cs="Times New Roman"/>
            <w:color w:val="000000"/>
            <w:sz w:val="28"/>
            <w:szCs w:val="28"/>
          </w:rPr>
          <w:t xml:space="preserve"> to do our part by m</w:t>
        </w:r>
        <w:r>
          <w:rPr>
            <w:rFonts w:ascii="Arial" w:hAnsi="Arial" w:cs="Times New Roman"/>
            <w:color w:val="000000"/>
            <w:sz w:val="28"/>
            <w:szCs w:val="28"/>
          </w:rPr>
          <w:t xml:space="preserve">aking everything as simple, safe </w:t>
        </w:r>
        <w:r w:rsidRPr="003528F3">
          <w:rPr>
            <w:rFonts w:ascii="Arial" w:hAnsi="Arial" w:cs="Times New Roman"/>
            <w:color w:val="000000"/>
            <w:sz w:val="28"/>
            <w:szCs w:val="28"/>
          </w:rPr>
          <w:t>and easy as possible.</w:t>
        </w:r>
      </w:ins>
    </w:p>
    <w:p w14:paraId="3ECC86F3" w14:textId="77777777" w:rsidR="001C0B0B" w:rsidRPr="003528F3" w:rsidRDefault="001C0B0B" w:rsidP="001C0B0B">
      <w:pPr>
        <w:rPr>
          <w:ins w:id="54" w:author="Jason Taylor" w:date="2016-06-17T13:53:00Z"/>
          <w:rFonts w:ascii="Times" w:eastAsia="Times New Roman" w:hAnsi="Times" w:cs="Times New Roman"/>
          <w:sz w:val="20"/>
          <w:szCs w:val="20"/>
        </w:rPr>
      </w:pPr>
    </w:p>
    <w:p w14:paraId="4761FB7B" w14:textId="69CF316F" w:rsidR="001C0B0B" w:rsidRPr="003528F3" w:rsidRDefault="001C0B0B" w:rsidP="001C0B0B">
      <w:pPr>
        <w:rPr>
          <w:ins w:id="55" w:author="Jason Taylor" w:date="2016-06-17T13:53:00Z"/>
          <w:rFonts w:ascii="Times" w:hAnsi="Times" w:cs="Times New Roman"/>
          <w:sz w:val="20"/>
          <w:szCs w:val="20"/>
        </w:rPr>
      </w:pPr>
      <w:ins w:id="56" w:author="Jason Taylor" w:date="2016-06-17T13:53:00Z">
        <w:r w:rsidRPr="003528F3">
          <w:rPr>
            <w:rFonts w:ascii="Arial" w:hAnsi="Arial" w:cs="Times New Roman"/>
            <w:color w:val="000000"/>
            <w:sz w:val="28"/>
            <w:szCs w:val="28"/>
          </w:rPr>
          <w:t>Often times,</w:t>
        </w:r>
        <w:r w:rsidR="009902B5">
          <w:rPr>
            <w:rFonts w:ascii="Arial" w:hAnsi="Arial" w:cs="Times New Roman"/>
            <w:color w:val="000000"/>
            <w:sz w:val="28"/>
            <w:szCs w:val="28"/>
          </w:rPr>
          <w:t xml:space="preserve"> when you</w:t>
        </w:r>
      </w:ins>
      <w:ins w:id="57" w:author="Jason Taylor" w:date="2016-06-17T14:01:00Z">
        <w:r w:rsidR="009902B5">
          <w:rPr>
            <w:rFonts w:ascii="Arial" w:hAnsi="Arial" w:cs="Times New Roman"/>
            <w:color w:val="000000"/>
            <w:sz w:val="28"/>
            <w:szCs w:val="28"/>
          </w:rPr>
          <w:t>’re searching and</w:t>
        </w:r>
      </w:ins>
      <w:ins w:id="58" w:author="Jason Taylor" w:date="2016-06-17T13:53:00Z">
        <w:r w:rsidR="009902B5">
          <w:rPr>
            <w:rFonts w:ascii="Arial" w:hAnsi="Arial" w:cs="Times New Roman"/>
            <w:color w:val="000000"/>
            <w:sz w:val="28"/>
            <w:szCs w:val="28"/>
          </w:rPr>
          <w:t xml:space="preserve"> call a home care company</w:t>
        </w:r>
        <w:r w:rsidRPr="003528F3">
          <w:rPr>
            <w:rFonts w:ascii="Arial" w:hAnsi="Arial" w:cs="Times New Roman"/>
            <w:color w:val="000000"/>
            <w:sz w:val="28"/>
            <w:szCs w:val="28"/>
          </w:rPr>
          <w:t xml:space="preserve">, you’ll find out later </w:t>
        </w:r>
      </w:ins>
      <w:ins w:id="59" w:author="Jason Taylor" w:date="2016-06-17T14:01:00Z">
        <w:r w:rsidR="009902B5">
          <w:rPr>
            <w:rFonts w:ascii="Arial" w:hAnsi="Arial" w:cs="Times New Roman"/>
            <w:color w:val="000000"/>
            <w:sz w:val="28"/>
            <w:szCs w:val="28"/>
          </w:rPr>
          <w:t>you’ve reached</w:t>
        </w:r>
      </w:ins>
      <w:ins w:id="60" w:author="Jason Taylor" w:date="2016-06-17T13:53:00Z">
        <w:r w:rsidRPr="003528F3">
          <w:rPr>
            <w:rFonts w:ascii="Arial" w:hAnsi="Arial" w:cs="Times New Roman"/>
            <w:color w:val="000000"/>
            <w:sz w:val="28"/>
            <w:szCs w:val="28"/>
          </w:rPr>
          <w:t xml:space="preserve"> a referral service or registry, </w:t>
        </w:r>
      </w:ins>
      <w:ins w:id="61" w:author="Jason Taylor" w:date="2016-06-17T14:02:00Z">
        <w:r w:rsidR="009902B5">
          <w:rPr>
            <w:rFonts w:ascii="Arial" w:hAnsi="Arial" w:cs="Times New Roman"/>
            <w:color w:val="000000"/>
            <w:sz w:val="28"/>
            <w:szCs w:val="28"/>
          </w:rPr>
          <w:t xml:space="preserve">not an actual home care provider. </w:t>
        </w:r>
      </w:ins>
      <w:ins w:id="62" w:author="Jason Taylor" w:date="2016-06-17T14:05:00Z">
        <w:r w:rsidR="009902B5">
          <w:rPr>
            <w:rFonts w:ascii="Arial" w:hAnsi="Arial" w:cs="Times New Roman"/>
            <w:color w:val="000000"/>
            <w:sz w:val="28"/>
            <w:szCs w:val="28"/>
          </w:rPr>
          <w:t xml:space="preserve">Vague answers about costs and services are a telltale sign.  </w:t>
        </w:r>
      </w:ins>
    </w:p>
    <w:p w14:paraId="14F98A68" w14:textId="77777777" w:rsidR="001C0B0B" w:rsidRPr="003528F3" w:rsidRDefault="001C0B0B" w:rsidP="001C0B0B">
      <w:pPr>
        <w:rPr>
          <w:ins w:id="63" w:author="Jason Taylor" w:date="2016-06-17T13:53:00Z"/>
          <w:rFonts w:ascii="Times" w:eastAsia="Times New Roman" w:hAnsi="Times" w:cs="Times New Roman"/>
          <w:sz w:val="20"/>
          <w:szCs w:val="20"/>
        </w:rPr>
      </w:pPr>
    </w:p>
    <w:p w14:paraId="443F80C3" w14:textId="14A1E029" w:rsidR="001C0B0B" w:rsidRPr="003528F3" w:rsidRDefault="001C0B0B" w:rsidP="001C0B0B">
      <w:pPr>
        <w:rPr>
          <w:ins w:id="64" w:author="Jason Taylor" w:date="2016-06-17T13:53:00Z"/>
          <w:rFonts w:ascii="Times" w:hAnsi="Times" w:cs="Times New Roman"/>
          <w:sz w:val="20"/>
          <w:szCs w:val="20"/>
        </w:rPr>
      </w:pPr>
      <w:ins w:id="65" w:author="Jason Taylor" w:date="2016-06-17T13:53:00Z">
        <w:r w:rsidRPr="003528F3">
          <w:rPr>
            <w:rFonts w:ascii="Arial" w:hAnsi="Arial" w:cs="Times New Roman"/>
            <w:color w:val="000000"/>
            <w:sz w:val="28"/>
            <w:szCs w:val="28"/>
          </w:rPr>
          <w:t xml:space="preserve">Surety Home Care is an </w:t>
        </w:r>
        <w:r w:rsidRPr="003528F3">
          <w:rPr>
            <w:rFonts w:ascii="Arial" w:hAnsi="Arial" w:cs="Times New Roman"/>
            <w:color w:val="000000"/>
            <w:sz w:val="28"/>
            <w:szCs w:val="28"/>
            <w:u w:val="single"/>
          </w:rPr>
          <w:t>agency</w:t>
        </w:r>
        <w:r w:rsidRPr="003528F3">
          <w:rPr>
            <w:rFonts w:ascii="Arial" w:hAnsi="Arial" w:cs="Times New Roman"/>
            <w:color w:val="000000"/>
            <w:sz w:val="28"/>
            <w:szCs w:val="28"/>
          </w:rPr>
          <w:t xml:space="preserve"> owned and operated by </w:t>
        </w:r>
      </w:ins>
      <w:ins w:id="66" w:author="mike carran" w:date="2016-06-28T12:23:00Z">
        <w:r w:rsidR="00FA24FD">
          <w:rPr>
            <w:rFonts w:ascii="Arial" w:hAnsi="Arial" w:cs="Times New Roman"/>
            <w:color w:val="000000"/>
            <w:sz w:val="28"/>
            <w:szCs w:val="28"/>
          </w:rPr>
          <w:t>my wife</w:t>
        </w:r>
      </w:ins>
      <w:ins w:id="67" w:author="Jason Taylor" w:date="2016-06-17T14:06:00Z">
        <w:r w:rsidR="009902B5">
          <w:rPr>
            <w:rFonts w:ascii="Arial" w:hAnsi="Arial" w:cs="Times New Roman"/>
            <w:color w:val="000000"/>
            <w:sz w:val="28"/>
            <w:szCs w:val="28"/>
          </w:rPr>
          <w:t xml:space="preserve"> and I</w:t>
        </w:r>
      </w:ins>
      <w:ins w:id="68" w:author="Jason Taylor" w:date="2016-06-17T13:53:00Z">
        <w:r w:rsidRPr="003528F3">
          <w:rPr>
            <w:rFonts w:ascii="Arial" w:hAnsi="Arial" w:cs="Times New Roman"/>
            <w:color w:val="000000"/>
            <w:sz w:val="28"/>
            <w:szCs w:val="28"/>
          </w:rPr>
          <w:t>. Our roots run deep as the family has lived and worked in the Inland Empire for four generations.</w:t>
        </w:r>
      </w:ins>
    </w:p>
    <w:p w14:paraId="533B8F88" w14:textId="77777777" w:rsidR="001C0B0B" w:rsidRPr="003528F3" w:rsidRDefault="001C0B0B" w:rsidP="001C0B0B">
      <w:pPr>
        <w:rPr>
          <w:ins w:id="69" w:author="Jason Taylor" w:date="2016-06-17T13:53:00Z"/>
          <w:rFonts w:ascii="Times" w:eastAsia="Times New Roman" w:hAnsi="Times" w:cs="Times New Roman"/>
          <w:sz w:val="20"/>
          <w:szCs w:val="20"/>
        </w:rPr>
      </w:pPr>
    </w:p>
    <w:p w14:paraId="2EFE3451" w14:textId="48523401" w:rsidR="001C0B0B" w:rsidRDefault="009D49E8" w:rsidP="001C0B0B">
      <w:pPr>
        <w:rPr>
          <w:ins w:id="70" w:author="mike carran" w:date="2016-06-28T12:45:00Z"/>
          <w:rFonts w:ascii="Arial" w:hAnsi="Arial" w:cs="Times New Roman"/>
          <w:color w:val="000000"/>
          <w:sz w:val="28"/>
          <w:szCs w:val="28"/>
        </w:rPr>
      </w:pPr>
      <w:ins w:id="71" w:author="mike carran" w:date="2016-06-28T12:39:00Z">
        <w:r>
          <w:rPr>
            <w:rFonts w:ascii="Arial" w:hAnsi="Arial" w:cs="Times New Roman"/>
            <w:color w:val="000000"/>
            <w:sz w:val="28"/>
            <w:szCs w:val="28"/>
          </w:rPr>
          <w:t>We would</w:t>
        </w:r>
      </w:ins>
      <w:ins w:id="72" w:author="Jason Taylor" w:date="2016-06-17T13:53:00Z">
        <w:r w:rsidR="001C0B0B" w:rsidRPr="003528F3">
          <w:rPr>
            <w:rFonts w:ascii="Arial" w:hAnsi="Arial" w:cs="Times New Roman"/>
            <w:color w:val="000000"/>
            <w:sz w:val="28"/>
            <w:szCs w:val="28"/>
          </w:rPr>
          <w:t xml:space="preserve"> also like to emphasize that Surety Home Care is more than just “ba</w:t>
        </w:r>
        <w:r w:rsidR="009902B5">
          <w:rPr>
            <w:rFonts w:ascii="Arial" w:hAnsi="Arial" w:cs="Times New Roman"/>
            <w:color w:val="000000"/>
            <w:sz w:val="28"/>
            <w:szCs w:val="28"/>
          </w:rPr>
          <w:t xml:space="preserve">bysitting.” </w:t>
        </w:r>
      </w:ins>
      <w:proofErr w:type="gramStart"/>
      <w:ins w:id="73" w:author="Jason Taylor" w:date="2016-06-17T14:07:00Z">
        <w:r w:rsidR="009902B5">
          <w:rPr>
            <w:rFonts w:ascii="Arial" w:hAnsi="Arial" w:cs="Times New Roman"/>
            <w:color w:val="000000"/>
            <w:sz w:val="28"/>
            <w:szCs w:val="28"/>
          </w:rPr>
          <w:t xml:space="preserve">We </w:t>
        </w:r>
      </w:ins>
      <w:proofErr w:type="spellStart"/>
      <w:ins w:id="74" w:author="mike carran" w:date="2016-06-28T12:24:00Z">
        <w:r w:rsidR="00FA24FD">
          <w:rPr>
            <w:rFonts w:ascii="Arial" w:hAnsi="Arial" w:cs="Times New Roman"/>
            <w:color w:val="000000"/>
            <w:sz w:val="28"/>
            <w:szCs w:val="28"/>
          </w:rPr>
          <w:t>genuinly</w:t>
        </w:r>
        <w:proofErr w:type="spellEnd"/>
        <w:r w:rsidR="00FA24FD">
          <w:rPr>
            <w:rFonts w:ascii="Arial" w:hAnsi="Arial" w:cs="Times New Roman"/>
            <w:color w:val="000000"/>
            <w:sz w:val="28"/>
            <w:szCs w:val="28"/>
          </w:rPr>
          <w:t xml:space="preserve"> </w:t>
        </w:r>
      </w:ins>
      <w:ins w:id="75" w:author="Jason Taylor" w:date="2016-06-17T14:07:00Z">
        <w:r w:rsidR="009902B5">
          <w:rPr>
            <w:rFonts w:ascii="Arial" w:hAnsi="Arial" w:cs="Times New Roman"/>
            <w:color w:val="000000"/>
            <w:sz w:val="28"/>
            <w:szCs w:val="28"/>
          </w:rPr>
          <w:t>care.</w:t>
        </w:r>
        <w:proofErr w:type="gramEnd"/>
        <w:r w:rsidR="009902B5">
          <w:rPr>
            <w:rFonts w:ascii="Arial" w:hAnsi="Arial" w:cs="Times New Roman"/>
            <w:color w:val="000000"/>
            <w:sz w:val="28"/>
            <w:szCs w:val="28"/>
          </w:rPr>
          <w:t xml:space="preserve">  </w:t>
        </w:r>
      </w:ins>
      <w:ins w:id="76" w:author="Jason Taylor" w:date="2016-06-17T13:53:00Z">
        <w:r w:rsidR="009902B5">
          <w:rPr>
            <w:rFonts w:ascii="Arial" w:hAnsi="Arial" w:cs="Times New Roman"/>
            <w:color w:val="000000"/>
            <w:sz w:val="28"/>
            <w:szCs w:val="28"/>
          </w:rPr>
          <w:t xml:space="preserve">Our caregivers are </w:t>
        </w:r>
        <w:r w:rsidR="001C0B0B" w:rsidRPr="003528F3">
          <w:rPr>
            <w:rFonts w:ascii="Arial" w:hAnsi="Arial" w:cs="Times New Roman"/>
            <w:color w:val="000000"/>
            <w:sz w:val="28"/>
            <w:szCs w:val="28"/>
          </w:rPr>
          <w:t>trained to interact and engage with your loved one. This improves not only the</w:t>
        </w:r>
        <w:r w:rsidR="009902B5">
          <w:rPr>
            <w:rFonts w:ascii="Arial" w:hAnsi="Arial" w:cs="Times New Roman"/>
            <w:color w:val="000000"/>
            <w:sz w:val="28"/>
            <w:szCs w:val="28"/>
          </w:rPr>
          <w:t xml:space="preserve">ir quality of life, </w:t>
        </w:r>
      </w:ins>
      <w:ins w:id="77" w:author="Jason Taylor" w:date="2016-06-17T14:07:00Z">
        <w:r w:rsidR="009902B5">
          <w:rPr>
            <w:rFonts w:ascii="Arial" w:hAnsi="Arial" w:cs="Times New Roman"/>
            <w:color w:val="000000"/>
            <w:sz w:val="28"/>
            <w:szCs w:val="28"/>
          </w:rPr>
          <w:t>but also</w:t>
        </w:r>
      </w:ins>
      <w:ins w:id="78" w:author="Jason Taylor" w:date="2016-06-17T13:53:00Z">
        <w:r w:rsidR="009902B5">
          <w:rPr>
            <w:rFonts w:ascii="Arial" w:hAnsi="Arial" w:cs="Times New Roman"/>
            <w:color w:val="000000"/>
            <w:sz w:val="28"/>
            <w:szCs w:val="28"/>
          </w:rPr>
          <w:t xml:space="preserve"> your pea</w:t>
        </w:r>
        <w:r w:rsidR="001C0B0B" w:rsidRPr="003528F3">
          <w:rPr>
            <w:rFonts w:ascii="Arial" w:hAnsi="Arial" w:cs="Times New Roman"/>
            <w:color w:val="000000"/>
            <w:sz w:val="28"/>
            <w:szCs w:val="28"/>
          </w:rPr>
          <w:t>ce of mind.</w:t>
        </w:r>
      </w:ins>
    </w:p>
    <w:p w14:paraId="2B76D7A5" w14:textId="77777777" w:rsidR="009D49E8" w:rsidRDefault="009D49E8" w:rsidP="001C0B0B">
      <w:pPr>
        <w:rPr>
          <w:ins w:id="79" w:author="mike carran" w:date="2016-06-28T12:45:00Z"/>
          <w:rFonts w:ascii="Arial" w:hAnsi="Arial" w:cs="Times New Roman"/>
          <w:color w:val="000000"/>
          <w:sz w:val="28"/>
          <w:szCs w:val="28"/>
        </w:rPr>
      </w:pPr>
    </w:p>
    <w:p w14:paraId="5F388108" w14:textId="79F85E9A" w:rsidR="00F068F0" w:rsidRPr="003528F3" w:rsidRDefault="00F068F0" w:rsidP="00F068F0">
      <w:pPr>
        <w:rPr>
          <w:ins w:id="80" w:author="Jason Taylor" w:date="2016-06-29T22:22:00Z"/>
          <w:rFonts w:ascii="Times" w:hAnsi="Times" w:cs="Times New Roman"/>
          <w:sz w:val="20"/>
          <w:szCs w:val="20"/>
        </w:rPr>
      </w:pPr>
      <w:ins w:id="81" w:author="Jason Taylor" w:date="2016-06-29T22:22:00Z">
        <w:r>
          <w:rPr>
            <w:rFonts w:ascii="Arial" w:hAnsi="Arial" w:cs="Times New Roman"/>
            <w:color w:val="000000"/>
            <w:sz w:val="28"/>
            <w:szCs w:val="28"/>
          </w:rPr>
          <w:t xml:space="preserve">We understand that </w:t>
        </w:r>
      </w:ins>
      <w:ins w:id="82" w:author="Jason Taylor" w:date="2016-06-29T22:24:00Z">
        <w:r>
          <w:rPr>
            <w:rFonts w:ascii="Arial" w:hAnsi="Arial" w:cs="Times New Roman"/>
            <w:color w:val="000000"/>
            <w:sz w:val="28"/>
            <w:szCs w:val="28"/>
          </w:rPr>
          <w:t xml:space="preserve">people often need immediate help due to </w:t>
        </w:r>
        <w:r w:rsidR="0096486F">
          <w:rPr>
            <w:rFonts w:ascii="Arial" w:hAnsi="Arial" w:cs="Times New Roman"/>
            <w:color w:val="000000"/>
            <w:sz w:val="28"/>
            <w:szCs w:val="28"/>
          </w:rPr>
          <w:t>su</w:t>
        </w:r>
      </w:ins>
      <w:ins w:id="83" w:author="Jason Taylor" w:date="2016-06-29T22:26:00Z">
        <w:r w:rsidR="0096486F">
          <w:rPr>
            <w:rFonts w:ascii="Arial" w:hAnsi="Arial" w:cs="Times New Roman"/>
            <w:color w:val="000000"/>
            <w:sz w:val="28"/>
            <w:szCs w:val="28"/>
          </w:rPr>
          <w:t>d</w:t>
        </w:r>
      </w:ins>
      <w:ins w:id="84" w:author="Jason Taylor" w:date="2016-06-29T22:24:00Z">
        <w:r w:rsidR="0096486F">
          <w:rPr>
            <w:rFonts w:ascii="Arial" w:hAnsi="Arial" w:cs="Times New Roman"/>
            <w:color w:val="000000"/>
            <w:sz w:val="28"/>
            <w:szCs w:val="28"/>
          </w:rPr>
          <w:t xml:space="preserve">den illness or injury and that your search and </w:t>
        </w:r>
      </w:ins>
      <w:ins w:id="85" w:author="Jason Taylor" w:date="2016-06-29T22:22:00Z">
        <w:r>
          <w:rPr>
            <w:rFonts w:ascii="Arial" w:hAnsi="Arial" w:cs="Times New Roman"/>
            <w:color w:val="000000"/>
            <w:sz w:val="28"/>
            <w:szCs w:val="28"/>
          </w:rPr>
          <w:t>decision might be</w:t>
        </w:r>
        <w:r w:rsidR="0096486F">
          <w:rPr>
            <w:rFonts w:ascii="Arial" w:hAnsi="Arial" w:cs="Times New Roman"/>
            <w:color w:val="000000"/>
            <w:sz w:val="28"/>
            <w:szCs w:val="28"/>
          </w:rPr>
          <w:t xml:space="preserve"> rushed</w:t>
        </w:r>
        <w:r>
          <w:rPr>
            <w:rFonts w:ascii="Arial" w:hAnsi="Arial" w:cs="Times New Roman"/>
            <w:color w:val="000000"/>
            <w:sz w:val="28"/>
            <w:szCs w:val="28"/>
          </w:rPr>
          <w:t xml:space="preserve">. </w:t>
        </w:r>
      </w:ins>
      <w:ins w:id="86" w:author="Jason Taylor" w:date="2016-06-29T22:25:00Z">
        <w:r w:rsidR="0096486F">
          <w:rPr>
            <w:rFonts w:ascii="Arial" w:hAnsi="Arial" w:cs="Times New Roman"/>
            <w:color w:val="000000"/>
            <w:sz w:val="28"/>
            <w:szCs w:val="28"/>
          </w:rPr>
          <w:t xml:space="preserve">Surety Home Care is here for you.  We are ready to move fast while at the same time answering all of your needs and making you feel comfortable with the process.  </w:t>
        </w:r>
      </w:ins>
      <w:ins w:id="87" w:author="Jason Taylor" w:date="2016-06-29T22:22:00Z">
        <w:r>
          <w:rPr>
            <w:rFonts w:ascii="Arial" w:hAnsi="Arial" w:cs="Times New Roman"/>
            <w:color w:val="000000"/>
            <w:sz w:val="28"/>
            <w:szCs w:val="28"/>
          </w:rPr>
          <w:t>Please let us help you in any way we can. Even if you decide to go with a different home care agency, we can help with your plan and answer questions you may have.</w:t>
        </w:r>
      </w:ins>
    </w:p>
    <w:p w14:paraId="093BA62B" w14:textId="50626F33" w:rsidR="009D49E8" w:rsidRPr="003528F3" w:rsidRDefault="009D49E8" w:rsidP="001C0B0B">
      <w:pPr>
        <w:rPr>
          <w:ins w:id="88" w:author="Jason Taylor" w:date="2016-06-17T13:53:00Z"/>
          <w:rFonts w:ascii="Times" w:hAnsi="Times" w:cs="Times New Roman"/>
          <w:sz w:val="20"/>
          <w:szCs w:val="20"/>
        </w:rPr>
      </w:pPr>
    </w:p>
    <w:p w14:paraId="6929CE15" w14:textId="77777777" w:rsidR="001C0B0B" w:rsidRPr="003528F3" w:rsidRDefault="001C0B0B" w:rsidP="001C0B0B">
      <w:pPr>
        <w:rPr>
          <w:ins w:id="89" w:author="Jason Taylor" w:date="2016-06-17T13:53:00Z"/>
          <w:rFonts w:ascii="Times" w:eastAsia="Times New Roman" w:hAnsi="Times" w:cs="Times New Roman"/>
          <w:sz w:val="20"/>
          <w:szCs w:val="20"/>
        </w:rPr>
      </w:pPr>
    </w:p>
    <w:p w14:paraId="03D3E07D" w14:textId="50DB9E3D" w:rsidR="001C0B0B" w:rsidRPr="003528F3" w:rsidRDefault="001C0B0B" w:rsidP="001C0B0B">
      <w:pPr>
        <w:rPr>
          <w:ins w:id="90" w:author="Jason Taylor" w:date="2016-06-17T13:53:00Z"/>
          <w:rFonts w:ascii="Times" w:hAnsi="Times" w:cs="Times New Roman"/>
          <w:sz w:val="20"/>
          <w:szCs w:val="20"/>
        </w:rPr>
      </w:pPr>
      <w:ins w:id="91" w:author="Jason Taylor" w:date="2016-06-17T13:53:00Z">
        <w:r w:rsidRPr="003528F3">
          <w:rPr>
            <w:rFonts w:ascii="Arial" w:hAnsi="Arial" w:cs="Times New Roman"/>
            <w:color w:val="000000"/>
            <w:sz w:val="28"/>
            <w:szCs w:val="28"/>
          </w:rPr>
          <w:t xml:space="preserve">When you call us on the phone, </w:t>
        </w:r>
      </w:ins>
      <w:ins w:id="92" w:author="mike carran" w:date="2016-06-28T12:39:00Z">
        <w:r w:rsidR="009D49E8">
          <w:rPr>
            <w:rFonts w:ascii="Arial" w:hAnsi="Arial" w:cs="Times New Roman"/>
            <w:color w:val="000000"/>
            <w:sz w:val="28"/>
            <w:szCs w:val="28"/>
          </w:rPr>
          <w:t>we will</w:t>
        </w:r>
      </w:ins>
      <w:ins w:id="93" w:author="Jason Taylor" w:date="2016-06-17T13:53:00Z">
        <w:r w:rsidR="009902B5">
          <w:rPr>
            <w:rFonts w:ascii="Arial" w:hAnsi="Arial" w:cs="Times New Roman"/>
            <w:color w:val="000000"/>
            <w:sz w:val="28"/>
            <w:szCs w:val="28"/>
          </w:rPr>
          <w:t xml:space="preserve"> pick up and listen. We can</w:t>
        </w:r>
        <w:r w:rsidRPr="003528F3">
          <w:rPr>
            <w:rFonts w:ascii="Arial" w:hAnsi="Arial" w:cs="Times New Roman"/>
            <w:color w:val="000000"/>
            <w:sz w:val="28"/>
            <w:szCs w:val="28"/>
          </w:rPr>
          <w:t xml:space="preserve"> meet </w:t>
        </w:r>
      </w:ins>
      <w:ins w:id="94" w:author="Jason Taylor" w:date="2016-06-17T14:08:00Z">
        <w:r w:rsidR="009902B5">
          <w:rPr>
            <w:rFonts w:ascii="Arial" w:hAnsi="Arial" w:cs="Times New Roman"/>
            <w:color w:val="000000"/>
            <w:sz w:val="28"/>
            <w:szCs w:val="28"/>
          </w:rPr>
          <w:t>with you for a free and no-obligation in-home consultation</w:t>
        </w:r>
      </w:ins>
      <w:ins w:id="95" w:author="Jason Taylor" w:date="2016-06-17T13:53:00Z">
        <w:r w:rsidRPr="003528F3">
          <w:rPr>
            <w:rFonts w:ascii="Arial" w:hAnsi="Arial" w:cs="Times New Roman"/>
            <w:color w:val="000000"/>
            <w:sz w:val="28"/>
            <w:szCs w:val="28"/>
          </w:rPr>
          <w:t xml:space="preserve">. The point is, we want to make using our exceptional home care services as simple, affordable, and </w:t>
        </w:r>
      </w:ins>
      <w:ins w:id="96" w:author="Jason Taylor" w:date="2016-06-17T14:09:00Z">
        <w:r w:rsidR="009902B5">
          <w:rPr>
            <w:rFonts w:ascii="Arial" w:hAnsi="Arial" w:cs="Times New Roman"/>
            <w:color w:val="000000"/>
            <w:sz w:val="28"/>
            <w:szCs w:val="28"/>
          </w:rPr>
          <w:t>comfortable</w:t>
        </w:r>
      </w:ins>
      <w:ins w:id="97" w:author="Jason Taylor" w:date="2016-06-17T13:53:00Z">
        <w:r w:rsidRPr="003528F3">
          <w:rPr>
            <w:rFonts w:ascii="Arial" w:hAnsi="Arial" w:cs="Times New Roman"/>
            <w:color w:val="000000"/>
            <w:sz w:val="28"/>
            <w:szCs w:val="28"/>
          </w:rPr>
          <w:t xml:space="preserve"> as possible.</w:t>
        </w:r>
      </w:ins>
    </w:p>
    <w:p w14:paraId="7257BB40" w14:textId="77777777" w:rsidR="001C0B0B" w:rsidRPr="003528F3" w:rsidRDefault="001C0B0B" w:rsidP="001C0B0B">
      <w:pPr>
        <w:rPr>
          <w:ins w:id="98" w:author="Jason Taylor" w:date="2016-06-17T13:53:00Z"/>
          <w:rFonts w:ascii="Times" w:eastAsia="Times New Roman" w:hAnsi="Times" w:cs="Times New Roman"/>
          <w:sz w:val="20"/>
          <w:szCs w:val="20"/>
        </w:rPr>
      </w:pPr>
    </w:p>
    <w:p w14:paraId="2AB78E06" w14:textId="77777777" w:rsidR="001C0B0B" w:rsidRPr="003528F3" w:rsidRDefault="001C0B0B" w:rsidP="001C0B0B">
      <w:pPr>
        <w:rPr>
          <w:ins w:id="99" w:author="Jason Taylor" w:date="2016-06-17T13:53:00Z"/>
          <w:rFonts w:ascii="Times" w:hAnsi="Times" w:cs="Times New Roman"/>
          <w:sz w:val="20"/>
          <w:szCs w:val="20"/>
        </w:rPr>
      </w:pPr>
      <w:ins w:id="100" w:author="Jason Taylor" w:date="2016-06-17T13:53:00Z">
        <w:r w:rsidRPr="003528F3">
          <w:rPr>
            <w:rFonts w:ascii="Arial" w:hAnsi="Arial" w:cs="Times New Roman"/>
            <w:color w:val="000000"/>
            <w:sz w:val="28"/>
            <w:szCs w:val="28"/>
          </w:rPr>
          <w:t>Here’s the number: (xxx) xxx-</w:t>
        </w:r>
        <w:proofErr w:type="spellStart"/>
        <w:r w:rsidRPr="003528F3">
          <w:rPr>
            <w:rFonts w:ascii="Arial" w:hAnsi="Arial" w:cs="Times New Roman"/>
            <w:color w:val="000000"/>
            <w:sz w:val="28"/>
            <w:szCs w:val="28"/>
          </w:rPr>
          <w:t>xxxx</w:t>
        </w:r>
        <w:proofErr w:type="spellEnd"/>
      </w:ins>
    </w:p>
    <w:p w14:paraId="5ED034C0" w14:textId="77777777" w:rsidR="001C0B0B" w:rsidRPr="003528F3" w:rsidRDefault="001C0B0B" w:rsidP="001C0B0B">
      <w:pPr>
        <w:rPr>
          <w:ins w:id="101" w:author="Jason Taylor" w:date="2016-06-17T13:53:00Z"/>
          <w:rFonts w:ascii="Times" w:eastAsia="Times New Roman" w:hAnsi="Times" w:cs="Times New Roman"/>
          <w:sz w:val="20"/>
          <w:szCs w:val="20"/>
        </w:rPr>
      </w:pPr>
    </w:p>
    <w:p w14:paraId="748488E8" w14:textId="64984C32" w:rsidR="001C0B0B" w:rsidRPr="003528F3" w:rsidRDefault="009D49E8" w:rsidP="001C0B0B">
      <w:pPr>
        <w:rPr>
          <w:ins w:id="102" w:author="Jason Taylor" w:date="2016-06-17T13:53:00Z"/>
          <w:rFonts w:ascii="Times" w:hAnsi="Times" w:cs="Times New Roman"/>
          <w:sz w:val="20"/>
          <w:szCs w:val="20"/>
        </w:rPr>
      </w:pPr>
      <w:ins w:id="103" w:author="mike carran" w:date="2016-06-28T12:40:00Z">
        <w:r>
          <w:rPr>
            <w:rFonts w:ascii="Arial" w:hAnsi="Arial" w:cs="Times New Roman"/>
            <w:color w:val="000000"/>
            <w:sz w:val="28"/>
            <w:szCs w:val="28"/>
          </w:rPr>
          <w:t>We</w:t>
        </w:r>
      </w:ins>
      <w:ins w:id="104" w:author="Jason Taylor" w:date="2016-06-17T13:53:00Z">
        <w:r w:rsidR="001C0B0B" w:rsidRPr="003528F3">
          <w:rPr>
            <w:rFonts w:ascii="Arial" w:hAnsi="Arial" w:cs="Times New Roman"/>
            <w:color w:val="000000"/>
            <w:sz w:val="28"/>
            <w:szCs w:val="28"/>
          </w:rPr>
          <w:t xml:space="preserve"> look forward to speaking with you.</w:t>
        </w:r>
      </w:ins>
    </w:p>
    <w:p w14:paraId="1B852059" w14:textId="77777777" w:rsidR="001C0B0B" w:rsidRPr="003528F3" w:rsidRDefault="001C0B0B" w:rsidP="001C0B0B">
      <w:pPr>
        <w:rPr>
          <w:ins w:id="105" w:author="Jason Taylor" w:date="2016-06-17T13:53:00Z"/>
          <w:rFonts w:ascii="Times" w:eastAsia="Times New Roman" w:hAnsi="Times" w:cs="Times New Roman"/>
          <w:sz w:val="20"/>
          <w:szCs w:val="20"/>
        </w:rPr>
      </w:pPr>
    </w:p>
    <w:p w14:paraId="5D36B7BE" w14:textId="7F99A62B" w:rsidR="001C0B0B" w:rsidRPr="003528F3" w:rsidRDefault="009D49E8" w:rsidP="001C0B0B">
      <w:pPr>
        <w:rPr>
          <w:ins w:id="106" w:author="Jason Taylor" w:date="2016-06-17T13:53:00Z"/>
          <w:rFonts w:ascii="Times" w:hAnsi="Times" w:cs="Times New Roman"/>
          <w:sz w:val="20"/>
          <w:szCs w:val="20"/>
        </w:rPr>
      </w:pPr>
      <w:ins w:id="107" w:author="mike carran" w:date="2016-06-28T12:40:00Z">
        <w:r>
          <w:rPr>
            <w:rFonts w:ascii="Arial" w:hAnsi="Arial" w:cs="Times New Roman"/>
            <w:color w:val="000000"/>
            <w:sz w:val="28"/>
            <w:szCs w:val="28"/>
          </w:rPr>
          <w:t xml:space="preserve">Jason and </w:t>
        </w:r>
      </w:ins>
      <w:ins w:id="108" w:author="Jason Taylor" w:date="2016-06-17T14:10:00Z">
        <w:r w:rsidR="009902B5">
          <w:rPr>
            <w:rFonts w:ascii="Arial" w:hAnsi="Arial" w:cs="Times New Roman"/>
            <w:color w:val="000000"/>
            <w:sz w:val="28"/>
            <w:szCs w:val="28"/>
          </w:rPr>
          <w:t>Patty</w:t>
        </w:r>
      </w:ins>
      <w:ins w:id="109" w:author="Jason Taylor" w:date="2016-06-17T13:53:00Z">
        <w:r w:rsidR="001C0B0B" w:rsidRPr="003528F3">
          <w:rPr>
            <w:rFonts w:ascii="Arial" w:hAnsi="Arial" w:cs="Times New Roman"/>
            <w:color w:val="000000"/>
            <w:sz w:val="28"/>
            <w:szCs w:val="28"/>
          </w:rPr>
          <w:t xml:space="preserve"> Taylor</w:t>
        </w:r>
      </w:ins>
    </w:p>
    <w:p w14:paraId="1733E3D2" w14:textId="4488CDD6" w:rsidR="001C0B0B" w:rsidRPr="003528F3" w:rsidRDefault="001C0B0B" w:rsidP="001C0B0B">
      <w:pPr>
        <w:rPr>
          <w:ins w:id="110" w:author="Jason Taylor" w:date="2016-06-17T13:53:00Z"/>
          <w:rFonts w:ascii="Times" w:hAnsi="Times" w:cs="Times New Roman"/>
          <w:sz w:val="20"/>
          <w:szCs w:val="20"/>
        </w:rPr>
      </w:pPr>
      <w:ins w:id="111" w:author="Jason Taylor" w:date="2016-06-17T13:53:00Z">
        <w:r w:rsidRPr="003528F3">
          <w:rPr>
            <w:rFonts w:ascii="Arial" w:hAnsi="Arial" w:cs="Times New Roman"/>
            <w:color w:val="000000"/>
            <w:sz w:val="28"/>
            <w:szCs w:val="28"/>
          </w:rPr>
          <w:t>Owner</w:t>
        </w:r>
      </w:ins>
      <w:ins w:id="112" w:author="mike carran" w:date="2016-06-28T12:40:00Z">
        <w:r w:rsidR="009D49E8">
          <w:rPr>
            <w:rFonts w:ascii="Arial" w:hAnsi="Arial" w:cs="Times New Roman"/>
            <w:color w:val="000000"/>
            <w:sz w:val="28"/>
            <w:szCs w:val="28"/>
          </w:rPr>
          <w:t>s</w:t>
        </w:r>
      </w:ins>
    </w:p>
    <w:p w14:paraId="3CB7A311" w14:textId="77777777" w:rsidR="001C0B0B" w:rsidRPr="003528F3" w:rsidRDefault="001C0B0B" w:rsidP="001C0B0B">
      <w:pPr>
        <w:rPr>
          <w:ins w:id="113" w:author="Jason Taylor" w:date="2016-06-17T13:53:00Z"/>
          <w:rFonts w:ascii="Times" w:hAnsi="Times" w:cs="Times New Roman"/>
          <w:sz w:val="20"/>
          <w:szCs w:val="20"/>
        </w:rPr>
      </w:pPr>
      <w:ins w:id="114" w:author="Jason Taylor" w:date="2016-06-17T13:53:00Z">
        <w:r w:rsidRPr="003528F3">
          <w:rPr>
            <w:rFonts w:ascii="Arial" w:hAnsi="Arial" w:cs="Times New Roman"/>
            <w:color w:val="000000"/>
            <w:sz w:val="28"/>
            <w:szCs w:val="28"/>
          </w:rPr>
          <w:t>Surety Home Care</w:t>
        </w:r>
      </w:ins>
    </w:p>
    <w:p w14:paraId="2D3DE586" w14:textId="77777777" w:rsidR="001C0B0B" w:rsidRPr="003528F3" w:rsidRDefault="001C0B0B" w:rsidP="003528F3">
      <w:pPr>
        <w:rPr>
          <w:rFonts w:ascii="Times" w:hAnsi="Times" w:cs="Times New Roman"/>
          <w:sz w:val="20"/>
          <w:szCs w:val="20"/>
        </w:rPr>
      </w:pPr>
    </w:p>
    <w:p w14:paraId="780D992C" w14:textId="77777777" w:rsidR="003528F3" w:rsidRPr="003528F3" w:rsidRDefault="003528F3" w:rsidP="003528F3">
      <w:pPr>
        <w:rPr>
          <w:rFonts w:ascii="Times" w:eastAsia="Times New Roman" w:hAnsi="Times" w:cs="Times New Roman"/>
          <w:sz w:val="20"/>
          <w:szCs w:val="20"/>
        </w:rPr>
      </w:pPr>
    </w:p>
    <w:p w14:paraId="3CBA1330" w14:textId="77777777" w:rsidR="003528F3" w:rsidRPr="00F4436C" w:rsidRDefault="003528F3" w:rsidP="003528F3">
      <w:pPr>
        <w:rPr>
          <w:rFonts w:ascii="Times" w:hAnsi="Times" w:cs="Times New Roman"/>
          <w:b/>
          <w:sz w:val="20"/>
          <w:szCs w:val="20"/>
        </w:rPr>
      </w:pPr>
      <w:r w:rsidRPr="00F4436C">
        <w:rPr>
          <w:rFonts w:ascii="Arial" w:hAnsi="Arial" w:cs="Times New Roman"/>
          <w:b/>
          <w:color w:val="000000"/>
          <w:sz w:val="28"/>
          <w:szCs w:val="28"/>
        </w:rPr>
        <w:t>[Services]</w:t>
      </w:r>
    </w:p>
    <w:p w14:paraId="497F0010" w14:textId="77777777" w:rsidR="003528F3" w:rsidRPr="003528F3" w:rsidRDefault="003528F3" w:rsidP="003528F3">
      <w:pPr>
        <w:rPr>
          <w:rFonts w:ascii="Times" w:eastAsia="Times New Roman" w:hAnsi="Times" w:cs="Times New Roman"/>
          <w:sz w:val="20"/>
          <w:szCs w:val="20"/>
        </w:rPr>
      </w:pPr>
    </w:p>
    <w:p w14:paraId="513C237F" w14:textId="1A5D3B4E" w:rsidR="00A3439D" w:rsidRDefault="00A3439D" w:rsidP="003528F3">
      <w:pPr>
        <w:rPr>
          <w:ins w:id="115" w:author="Jason Taylor" w:date="2016-06-17T14:10:00Z"/>
          <w:rFonts w:ascii="Arial" w:hAnsi="Arial" w:cs="Times New Roman"/>
          <w:color w:val="000000"/>
          <w:sz w:val="28"/>
          <w:szCs w:val="28"/>
        </w:rPr>
      </w:pPr>
    </w:p>
    <w:p w14:paraId="7FBF3802" w14:textId="77777777" w:rsidR="00A3439D" w:rsidRPr="003528F3" w:rsidRDefault="00A3439D" w:rsidP="00A3439D">
      <w:pPr>
        <w:rPr>
          <w:ins w:id="116" w:author="Jason Taylor" w:date="2016-06-17T14:10:00Z"/>
          <w:rFonts w:ascii="Times" w:hAnsi="Times" w:cs="Times New Roman"/>
          <w:sz w:val="20"/>
          <w:szCs w:val="20"/>
        </w:rPr>
      </w:pPr>
      <w:ins w:id="117" w:author="Jason Taylor" w:date="2016-06-17T14:10:00Z">
        <w:r w:rsidRPr="003528F3">
          <w:rPr>
            <w:rFonts w:ascii="Arial" w:hAnsi="Arial" w:cs="Times New Roman"/>
            <w:color w:val="000000"/>
            <w:sz w:val="28"/>
            <w:szCs w:val="28"/>
          </w:rPr>
          <w:t>Services We Offer</w:t>
        </w:r>
      </w:ins>
    </w:p>
    <w:p w14:paraId="65D4B2F0" w14:textId="5E73E9C4" w:rsidR="00A3439D" w:rsidRPr="003528F3" w:rsidRDefault="00A3439D" w:rsidP="00A3439D">
      <w:pPr>
        <w:rPr>
          <w:ins w:id="118" w:author="Jason Taylor" w:date="2016-06-17T14:10:00Z"/>
          <w:rFonts w:ascii="Times" w:hAnsi="Times" w:cs="Times New Roman"/>
          <w:sz w:val="20"/>
          <w:szCs w:val="20"/>
        </w:rPr>
      </w:pPr>
      <w:ins w:id="119" w:author="Jason Taylor" w:date="2016-06-17T14:10:00Z">
        <w:r w:rsidRPr="003528F3">
          <w:rPr>
            <w:rFonts w:ascii="Arial" w:hAnsi="Arial" w:cs="Times New Roman"/>
            <w:color w:val="000000"/>
            <w:sz w:val="28"/>
            <w:szCs w:val="28"/>
          </w:rPr>
          <w:t xml:space="preserve">Professional. Fair. </w:t>
        </w:r>
      </w:ins>
      <w:ins w:id="120" w:author="Jason Taylor" w:date="2016-06-17T14:11:00Z">
        <w:r w:rsidR="002B0523">
          <w:rPr>
            <w:rFonts w:ascii="Arial" w:hAnsi="Arial" w:cs="Times New Roman"/>
            <w:color w:val="000000"/>
            <w:sz w:val="28"/>
            <w:szCs w:val="28"/>
          </w:rPr>
          <w:t xml:space="preserve">Simple. </w:t>
        </w:r>
      </w:ins>
      <w:ins w:id="121" w:author="Jason Taylor" w:date="2016-06-17T14:10:00Z">
        <w:r w:rsidRPr="003528F3">
          <w:rPr>
            <w:rFonts w:ascii="Arial" w:hAnsi="Arial" w:cs="Times New Roman"/>
            <w:color w:val="000000"/>
            <w:sz w:val="28"/>
            <w:szCs w:val="28"/>
          </w:rPr>
          <w:t xml:space="preserve">Transparent. </w:t>
        </w:r>
      </w:ins>
    </w:p>
    <w:p w14:paraId="2BE1981A" w14:textId="77777777" w:rsidR="00A3439D" w:rsidRPr="003528F3" w:rsidRDefault="00A3439D" w:rsidP="00A3439D">
      <w:pPr>
        <w:rPr>
          <w:ins w:id="122" w:author="Jason Taylor" w:date="2016-06-17T14:10:00Z"/>
          <w:rFonts w:ascii="Times" w:eastAsia="Times New Roman" w:hAnsi="Times" w:cs="Times New Roman"/>
          <w:sz w:val="20"/>
          <w:szCs w:val="20"/>
        </w:rPr>
      </w:pPr>
    </w:p>
    <w:p w14:paraId="0894DB0A" w14:textId="7769B021" w:rsidR="00A3439D" w:rsidRDefault="00A3439D" w:rsidP="00A3439D">
      <w:pPr>
        <w:rPr>
          <w:ins w:id="123" w:author="Jason Taylor" w:date="2016-06-17T14:19:00Z"/>
          <w:rFonts w:ascii="Arial" w:hAnsi="Arial" w:cs="Times New Roman"/>
          <w:color w:val="000000"/>
          <w:sz w:val="28"/>
          <w:szCs w:val="28"/>
        </w:rPr>
      </w:pPr>
      <w:ins w:id="124" w:author="Jason Taylor" w:date="2016-06-17T14:10:00Z">
        <w:r w:rsidRPr="003528F3">
          <w:rPr>
            <w:rFonts w:ascii="Arial" w:hAnsi="Arial" w:cs="Times New Roman"/>
            <w:color w:val="000000"/>
            <w:sz w:val="28"/>
            <w:szCs w:val="28"/>
          </w:rPr>
          <w:t xml:space="preserve">Surety Home Care offers a wide variety of home care services, from once a week visits to 24-hour care. Since every </w:t>
        </w:r>
      </w:ins>
      <w:ins w:id="125" w:author="mike carran" w:date="2016-06-28T12:27:00Z">
        <w:r w:rsidR="00FA24FD">
          <w:rPr>
            <w:rFonts w:ascii="Arial" w:hAnsi="Arial" w:cs="Times New Roman"/>
            <w:color w:val="000000"/>
            <w:sz w:val="28"/>
            <w:szCs w:val="28"/>
          </w:rPr>
          <w:t>situation</w:t>
        </w:r>
      </w:ins>
      <w:ins w:id="126" w:author="Jason Taylor" w:date="2016-06-17T14:10:00Z">
        <w:r w:rsidRPr="003528F3">
          <w:rPr>
            <w:rFonts w:ascii="Arial" w:hAnsi="Arial" w:cs="Times New Roman"/>
            <w:color w:val="000000"/>
            <w:sz w:val="28"/>
            <w:szCs w:val="28"/>
          </w:rPr>
          <w:t xml:space="preserve"> is unique, we work </w:t>
        </w:r>
      </w:ins>
      <w:ins w:id="127" w:author="Jason Taylor" w:date="2016-06-17T14:12:00Z">
        <w:r w:rsidR="002B0523">
          <w:rPr>
            <w:rFonts w:ascii="Arial" w:hAnsi="Arial" w:cs="Times New Roman"/>
            <w:color w:val="000000"/>
            <w:sz w:val="28"/>
            <w:szCs w:val="28"/>
          </w:rPr>
          <w:t xml:space="preserve">together </w:t>
        </w:r>
      </w:ins>
      <w:ins w:id="128" w:author="Jason Taylor" w:date="2016-06-17T14:10:00Z">
        <w:r w:rsidRPr="003528F3">
          <w:rPr>
            <w:rFonts w:ascii="Arial" w:hAnsi="Arial" w:cs="Times New Roman"/>
            <w:color w:val="000000"/>
            <w:sz w:val="28"/>
            <w:szCs w:val="28"/>
          </w:rPr>
          <w:t xml:space="preserve">with you to create the perfect program. </w:t>
        </w:r>
      </w:ins>
    </w:p>
    <w:p w14:paraId="3F4E9144" w14:textId="77777777" w:rsidR="002B0523" w:rsidRDefault="002B0523" w:rsidP="00A3439D">
      <w:pPr>
        <w:rPr>
          <w:ins w:id="129" w:author="Jason Taylor" w:date="2016-06-17T14:19:00Z"/>
          <w:rFonts w:ascii="Arial" w:hAnsi="Arial" w:cs="Times New Roman"/>
          <w:color w:val="000000"/>
          <w:sz w:val="28"/>
          <w:szCs w:val="28"/>
        </w:rPr>
      </w:pPr>
    </w:p>
    <w:p w14:paraId="4427A975" w14:textId="35041E62" w:rsidR="002B0523" w:rsidRPr="003528F3" w:rsidRDefault="002B0523" w:rsidP="00A3439D">
      <w:pPr>
        <w:rPr>
          <w:ins w:id="130" w:author="Jason Taylor" w:date="2016-06-17T14:10:00Z"/>
          <w:rFonts w:ascii="Times" w:hAnsi="Times" w:cs="Times New Roman"/>
          <w:sz w:val="20"/>
          <w:szCs w:val="20"/>
        </w:rPr>
      </w:pPr>
      <w:ins w:id="131" w:author="Jason Taylor" w:date="2016-06-17T14:19:00Z">
        <w:r>
          <w:rPr>
            <w:rFonts w:ascii="Arial" w:hAnsi="Arial" w:cs="Times New Roman"/>
            <w:color w:val="000000"/>
            <w:sz w:val="28"/>
            <w:szCs w:val="28"/>
          </w:rPr>
          <w:t>Here is just a short list of the services we provide.  Don’t worry about pricing or deciphering a confusing invoice.  All of these services are included in ou</w:t>
        </w:r>
        <w:r w:rsidR="004B54CE">
          <w:rPr>
            <w:rFonts w:ascii="Arial" w:hAnsi="Arial" w:cs="Times New Roman"/>
            <w:color w:val="000000"/>
            <w:sz w:val="28"/>
            <w:szCs w:val="28"/>
          </w:rPr>
          <w:t>r simple One Flat Rate price structure.</w:t>
        </w:r>
      </w:ins>
    </w:p>
    <w:p w14:paraId="51A3CDF2" w14:textId="77777777" w:rsidR="00A3439D" w:rsidRPr="003528F3" w:rsidRDefault="00A3439D" w:rsidP="00A3439D">
      <w:pPr>
        <w:rPr>
          <w:ins w:id="132" w:author="Jason Taylor" w:date="2016-06-17T14:10:00Z"/>
          <w:rFonts w:ascii="Times" w:eastAsia="Times New Roman" w:hAnsi="Times" w:cs="Times New Roman"/>
          <w:sz w:val="20"/>
          <w:szCs w:val="20"/>
        </w:rPr>
      </w:pPr>
    </w:p>
    <w:p w14:paraId="1420A96A" w14:textId="78DCEDC8" w:rsidR="00A3439D" w:rsidRPr="003528F3" w:rsidRDefault="00A3439D" w:rsidP="00A3439D">
      <w:pPr>
        <w:rPr>
          <w:ins w:id="133" w:author="Jason Taylor" w:date="2016-06-17T14:10:00Z"/>
          <w:rFonts w:ascii="Times" w:hAnsi="Times" w:cs="Times New Roman"/>
          <w:sz w:val="20"/>
          <w:szCs w:val="20"/>
        </w:rPr>
      </w:pPr>
      <w:ins w:id="134" w:author="Jason Taylor" w:date="2016-06-17T14:10:00Z">
        <w:r w:rsidRPr="003528F3">
          <w:rPr>
            <w:rFonts w:ascii="Arial" w:hAnsi="Arial" w:cs="Times New Roman"/>
            <w:color w:val="000000"/>
            <w:sz w:val="28"/>
            <w:szCs w:val="28"/>
          </w:rPr>
          <w:t xml:space="preserve">Companionship: Our goal is to keep your loved one active and engaged mentally and physically in a variety of activities, as well as just being a friend. We can also do meal </w:t>
        </w:r>
      </w:ins>
      <w:ins w:id="135" w:author="Jason Taylor" w:date="2016-06-17T14:21:00Z">
        <w:r w:rsidR="004B54CE">
          <w:rPr>
            <w:rFonts w:ascii="Arial" w:hAnsi="Arial" w:cs="Times New Roman"/>
            <w:color w:val="000000"/>
            <w:sz w:val="28"/>
            <w:szCs w:val="28"/>
          </w:rPr>
          <w:t xml:space="preserve">planning, </w:t>
        </w:r>
      </w:ins>
      <w:ins w:id="136" w:author="Jason Taylor" w:date="2016-06-17T14:10:00Z">
        <w:r w:rsidR="004B54CE">
          <w:rPr>
            <w:rFonts w:ascii="Arial" w:hAnsi="Arial" w:cs="Times New Roman"/>
            <w:color w:val="000000"/>
            <w:sz w:val="28"/>
            <w:szCs w:val="28"/>
          </w:rPr>
          <w:t>preparation</w:t>
        </w:r>
        <w:r w:rsidRPr="003528F3">
          <w:rPr>
            <w:rFonts w:ascii="Arial" w:hAnsi="Arial" w:cs="Times New Roman"/>
            <w:color w:val="000000"/>
            <w:sz w:val="28"/>
            <w:szCs w:val="28"/>
          </w:rPr>
          <w:t xml:space="preserve"> and much more. </w:t>
        </w:r>
      </w:ins>
    </w:p>
    <w:p w14:paraId="440FFB95" w14:textId="77777777" w:rsidR="00A3439D" w:rsidRPr="003528F3" w:rsidRDefault="00A3439D" w:rsidP="00A3439D">
      <w:pPr>
        <w:rPr>
          <w:ins w:id="137" w:author="Jason Taylor" w:date="2016-06-17T14:10:00Z"/>
          <w:rFonts w:ascii="Times" w:eastAsia="Times New Roman" w:hAnsi="Times" w:cs="Times New Roman"/>
          <w:sz w:val="20"/>
          <w:szCs w:val="20"/>
        </w:rPr>
      </w:pPr>
    </w:p>
    <w:p w14:paraId="47A77990" w14:textId="2D17FAAC" w:rsidR="002B0523" w:rsidRPr="003528F3" w:rsidRDefault="002B0523" w:rsidP="002B0523">
      <w:pPr>
        <w:rPr>
          <w:ins w:id="138" w:author="Jason Taylor" w:date="2016-06-17T14:13:00Z"/>
          <w:rFonts w:ascii="Times" w:hAnsi="Times" w:cs="Times New Roman"/>
          <w:sz w:val="20"/>
          <w:szCs w:val="20"/>
        </w:rPr>
      </w:pPr>
      <w:ins w:id="139" w:author="Jason Taylor" w:date="2016-06-17T14:13:00Z">
        <w:r w:rsidRPr="003528F3">
          <w:rPr>
            <w:rFonts w:ascii="Arial" w:hAnsi="Arial" w:cs="Times New Roman"/>
            <w:color w:val="000000"/>
            <w:sz w:val="28"/>
            <w:szCs w:val="28"/>
          </w:rPr>
          <w:t xml:space="preserve">Personal Care: Our caretakers can offer a helping hand for dressing, bathing, or using the bathroom. We </w:t>
        </w:r>
      </w:ins>
      <w:ins w:id="140" w:author="Jason Taylor" w:date="2016-06-17T14:22:00Z">
        <w:r w:rsidR="004B54CE">
          <w:rPr>
            <w:rFonts w:ascii="Arial" w:hAnsi="Arial" w:cs="Times New Roman"/>
            <w:color w:val="000000"/>
            <w:sz w:val="28"/>
            <w:szCs w:val="28"/>
          </w:rPr>
          <w:t>will also help with medication reminders and doses to help ensure you</w:t>
        </w:r>
      </w:ins>
      <w:ins w:id="141" w:author="Jason Taylor" w:date="2016-06-17T14:23:00Z">
        <w:r w:rsidR="004B54CE">
          <w:rPr>
            <w:rFonts w:ascii="Arial" w:hAnsi="Arial" w:cs="Times New Roman"/>
            <w:color w:val="000000"/>
            <w:sz w:val="28"/>
            <w:szCs w:val="28"/>
          </w:rPr>
          <w:t>’re loved ones are following doctor’s orders.</w:t>
        </w:r>
      </w:ins>
    </w:p>
    <w:p w14:paraId="7EEF59A2" w14:textId="77777777" w:rsidR="002B0523" w:rsidRDefault="002B0523" w:rsidP="00A3439D">
      <w:pPr>
        <w:rPr>
          <w:ins w:id="142" w:author="Jason Taylor" w:date="2016-06-17T14:27:00Z"/>
          <w:rFonts w:ascii="Arial" w:hAnsi="Arial" w:cs="Times New Roman"/>
          <w:color w:val="000000"/>
          <w:sz w:val="28"/>
          <w:szCs w:val="28"/>
        </w:rPr>
      </w:pPr>
    </w:p>
    <w:p w14:paraId="51CBF384" w14:textId="1B0356CB" w:rsidR="004B54CE" w:rsidRDefault="004B54CE" w:rsidP="00A3439D">
      <w:pPr>
        <w:rPr>
          <w:ins w:id="143" w:author="Jason Taylor" w:date="2016-06-17T14:28:00Z"/>
          <w:rFonts w:ascii="Arial" w:hAnsi="Arial" w:cs="Times New Roman"/>
          <w:color w:val="000000"/>
          <w:sz w:val="28"/>
          <w:szCs w:val="28"/>
        </w:rPr>
      </w:pPr>
      <w:ins w:id="144" w:author="Jason Taylor" w:date="2016-06-17T14:27:00Z">
        <w:r>
          <w:rPr>
            <w:rFonts w:ascii="Arial" w:hAnsi="Arial" w:cs="Times New Roman"/>
            <w:color w:val="000000"/>
            <w:sz w:val="28"/>
            <w:szCs w:val="28"/>
          </w:rPr>
          <w:t>Dementia &amp; Alzheimer’s Care</w:t>
        </w:r>
      </w:ins>
      <w:ins w:id="145" w:author="Jason Taylor" w:date="2016-06-17T14:28:00Z">
        <w:r>
          <w:rPr>
            <w:rFonts w:ascii="Arial" w:hAnsi="Arial" w:cs="Times New Roman"/>
            <w:color w:val="000000"/>
            <w:sz w:val="28"/>
            <w:szCs w:val="28"/>
          </w:rPr>
          <w:t xml:space="preserve">: Caring for a loved one suffering from dementia or Alzheimer’s can be very trying and tiring.  Their round the clock needs can wear you down </w:t>
        </w:r>
      </w:ins>
      <w:ins w:id="146" w:author="Jason Taylor" w:date="2016-06-17T14:30:00Z">
        <w:r>
          <w:rPr>
            <w:rFonts w:ascii="Arial" w:hAnsi="Arial" w:cs="Times New Roman"/>
            <w:color w:val="000000"/>
            <w:sz w:val="28"/>
            <w:szCs w:val="28"/>
          </w:rPr>
          <w:t>physically</w:t>
        </w:r>
      </w:ins>
      <w:ins w:id="147" w:author="Jason Taylor" w:date="2016-06-17T14:28:00Z">
        <w:r>
          <w:rPr>
            <w:rFonts w:ascii="Arial" w:hAnsi="Arial" w:cs="Times New Roman"/>
            <w:color w:val="000000"/>
            <w:sz w:val="28"/>
            <w:szCs w:val="28"/>
          </w:rPr>
          <w:t xml:space="preserve"> </w:t>
        </w:r>
      </w:ins>
      <w:ins w:id="148" w:author="Jason Taylor" w:date="2016-06-17T14:30:00Z">
        <w:r>
          <w:rPr>
            <w:rFonts w:ascii="Arial" w:hAnsi="Arial" w:cs="Times New Roman"/>
            <w:color w:val="000000"/>
            <w:sz w:val="28"/>
            <w:szCs w:val="28"/>
          </w:rPr>
          <w:t>and mentally. Whether you need continuing help or just a break to recharge your battery,</w:t>
        </w:r>
        <w:r w:rsidR="0047556F">
          <w:rPr>
            <w:rFonts w:ascii="Arial" w:hAnsi="Arial" w:cs="Times New Roman"/>
            <w:color w:val="000000"/>
            <w:sz w:val="28"/>
            <w:szCs w:val="28"/>
          </w:rPr>
          <w:t xml:space="preserve"> </w:t>
        </w:r>
      </w:ins>
      <w:ins w:id="149" w:author="Jason Taylor" w:date="2016-06-17T14:31:00Z">
        <w:r w:rsidR="0047556F">
          <w:rPr>
            <w:rFonts w:ascii="Arial" w:hAnsi="Arial" w:cs="Times New Roman"/>
            <w:color w:val="000000"/>
            <w:sz w:val="28"/>
            <w:szCs w:val="28"/>
          </w:rPr>
          <w:t xml:space="preserve">Surety Home Care is here for you.  </w:t>
        </w:r>
        <w:r w:rsidR="006B5E6B">
          <w:rPr>
            <w:rFonts w:ascii="Arial" w:hAnsi="Arial" w:cs="Times New Roman"/>
            <w:color w:val="000000"/>
            <w:sz w:val="28"/>
            <w:szCs w:val="28"/>
          </w:rPr>
          <w:t>We understand the needs and</w:t>
        </w:r>
        <w:r w:rsidR="0047556F">
          <w:rPr>
            <w:rFonts w:ascii="Arial" w:hAnsi="Arial" w:cs="Times New Roman"/>
            <w:color w:val="000000"/>
            <w:sz w:val="28"/>
            <w:szCs w:val="28"/>
          </w:rPr>
          <w:t xml:space="preserve"> our caregivers and trained to make life easier and happier for everyone. </w:t>
        </w:r>
      </w:ins>
    </w:p>
    <w:p w14:paraId="659A0F3F" w14:textId="77777777" w:rsidR="004B54CE" w:rsidRDefault="004B54CE" w:rsidP="00A3439D">
      <w:pPr>
        <w:rPr>
          <w:ins w:id="150" w:author="Jason Taylor" w:date="2016-06-17T14:13:00Z"/>
          <w:rFonts w:ascii="Arial" w:hAnsi="Arial" w:cs="Times New Roman"/>
          <w:color w:val="000000"/>
          <w:sz w:val="28"/>
          <w:szCs w:val="28"/>
        </w:rPr>
      </w:pPr>
    </w:p>
    <w:p w14:paraId="3433662F" w14:textId="702F7063" w:rsidR="00A3439D" w:rsidRPr="003528F3" w:rsidRDefault="00A3439D" w:rsidP="00A3439D">
      <w:pPr>
        <w:rPr>
          <w:ins w:id="151" w:author="Jason Taylor" w:date="2016-06-17T14:10:00Z"/>
          <w:rFonts w:ascii="Times" w:hAnsi="Times" w:cs="Times New Roman"/>
          <w:sz w:val="20"/>
          <w:szCs w:val="20"/>
        </w:rPr>
      </w:pPr>
      <w:ins w:id="152" w:author="Jason Taylor" w:date="2016-06-17T14:10:00Z">
        <w:r w:rsidRPr="003528F3">
          <w:rPr>
            <w:rFonts w:ascii="Arial" w:hAnsi="Arial" w:cs="Times New Roman"/>
            <w:color w:val="000000"/>
            <w:sz w:val="28"/>
            <w:szCs w:val="28"/>
          </w:rPr>
          <w:t>Housekeeping: Having a clean living space is essential for ma</w:t>
        </w:r>
        <w:r w:rsidR="000355D4">
          <w:rPr>
            <w:rFonts w:ascii="Arial" w:hAnsi="Arial" w:cs="Times New Roman"/>
            <w:color w:val="000000"/>
            <w:sz w:val="28"/>
            <w:szCs w:val="28"/>
          </w:rPr>
          <w:t>intaining optimal health. We</w:t>
        </w:r>
        <w:r w:rsidRPr="003528F3">
          <w:rPr>
            <w:rFonts w:ascii="Arial" w:hAnsi="Arial" w:cs="Times New Roman"/>
            <w:color w:val="000000"/>
            <w:sz w:val="28"/>
            <w:szCs w:val="28"/>
          </w:rPr>
          <w:t xml:space="preserve"> clean, dust, </w:t>
        </w:r>
      </w:ins>
      <w:ins w:id="153" w:author="Jason Taylor" w:date="2016-06-17T14:33:00Z">
        <w:r w:rsidR="0047556F">
          <w:rPr>
            <w:rFonts w:ascii="Arial" w:hAnsi="Arial" w:cs="Times New Roman"/>
            <w:color w:val="000000"/>
            <w:sz w:val="28"/>
            <w:szCs w:val="28"/>
          </w:rPr>
          <w:t xml:space="preserve">vacuum </w:t>
        </w:r>
      </w:ins>
      <w:ins w:id="154" w:author="Jason Taylor" w:date="2016-06-17T14:10:00Z">
        <w:r w:rsidRPr="003528F3">
          <w:rPr>
            <w:rFonts w:ascii="Arial" w:hAnsi="Arial" w:cs="Times New Roman"/>
            <w:color w:val="000000"/>
            <w:sz w:val="28"/>
            <w:szCs w:val="28"/>
          </w:rPr>
          <w:t>as well as do laundry.</w:t>
        </w:r>
      </w:ins>
    </w:p>
    <w:p w14:paraId="32E3F7DC" w14:textId="77777777" w:rsidR="00A3439D" w:rsidRPr="003528F3" w:rsidRDefault="00A3439D" w:rsidP="00A3439D">
      <w:pPr>
        <w:rPr>
          <w:ins w:id="155" w:author="Jason Taylor" w:date="2016-06-17T14:10:00Z"/>
          <w:rFonts w:ascii="Times" w:eastAsia="Times New Roman" w:hAnsi="Times" w:cs="Times New Roman"/>
          <w:sz w:val="20"/>
          <w:szCs w:val="20"/>
        </w:rPr>
      </w:pPr>
    </w:p>
    <w:p w14:paraId="72F277A0" w14:textId="66F7698B" w:rsidR="00A3439D" w:rsidRPr="003528F3" w:rsidRDefault="00A3439D" w:rsidP="00A3439D">
      <w:pPr>
        <w:rPr>
          <w:ins w:id="156" w:author="Jason Taylor" w:date="2016-06-17T14:10:00Z"/>
          <w:rFonts w:ascii="Times" w:hAnsi="Times" w:cs="Times New Roman"/>
          <w:sz w:val="20"/>
          <w:szCs w:val="20"/>
        </w:rPr>
      </w:pPr>
      <w:ins w:id="157" w:author="Jason Taylor" w:date="2016-06-17T14:10:00Z">
        <w:r w:rsidRPr="003528F3">
          <w:rPr>
            <w:rFonts w:ascii="Arial" w:hAnsi="Arial" w:cs="Times New Roman"/>
            <w:color w:val="000000"/>
            <w:sz w:val="28"/>
            <w:szCs w:val="28"/>
          </w:rPr>
          <w:lastRenderedPageBreak/>
          <w:t>Transportation: Let us take the wheel, driving your loved one to appointments</w:t>
        </w:r>
      </w:ins>
      <w:ins w:id="158" w:author="Jason Taylor" w:date="2016-06-17T14:23:00Z">
        <w:r w:rsidR="004B54CE">
          <w:rPr>
            <w:rFonts w:ascii="Arial" w:hAnsi="Arial" w:cs="Times New Roman"/>
            <w:color w:val="000000"/>
            <w:sz w:val="28"/>
            <w:szCs w:val="28"/>
          </w:rPr>
          <w:t>, run</w:t>
        </w:r>
      </w:ins>
      <w:ins w:id="159" w:author="Jason Taylor" w:date="2016-06-17T14:24:00Z">
        <w:r w:rsidR="004B54CE">
          <w:rPr>
            <w:rFonts w:ascii="Arial" w:hAnsi="Arial" w:cs="Times New Roman"/>
            <w:color w:val="000000"/>
            <w:sz w:val="28"/>
            <w:szCs w:val="28"/>
          </w:rPr>
          <w:t>ning</w:t>
        </w:r>
      </w:ins>
      <w:ins w:id="160" w:author="Jason Taylor" w:date="2016-06-17T14:23:00Z">
        <w:r w:rsidR="004B54CE">
          <w:rPr>
            <w:rFonts w:ascii="Arial" w:hAnsi="Arial" w:cs="Times New Roman"/>
            <w:color w:val="000000"/>
            <w:sz w:val="28"/>
            <w:szCs w:val="28"/>
          </w:rPr>
          <w:t xml:space="preserve"> errands</w:t>
        </w:r>
      </w:ins>
      <w:ins w:id="161" w:author="Jason Taylor" w:date="2016-06-17T14:10:00Z">
        <w:r w:rsidR="004B54CE">
          <w:rPr>
            <w:rFonts w:ascii="Arial" w:hAnsi="Arial" w:cs="Times New Roman"/>
            <w:color w:val="000000"/>
            <w:sz w:val="28"/>
            <w:szCs w:val="28"/>
          </w:rPr>
          <w:t xml:space="preserve"> and to</w:t>
        </w:r>
        <w:r w:rsidRPr="003528F3">
          <w:rPr>
            <w:rFonts w:ascii="Arial" w:hAnsi="Arial" w:cs="Times New Roman"/>
            <w:color w:val="000000"/>
            <w:sz w:val="28"/>
            <w:szCs w:val="28"/>
          </w:rPr>
          <w:t xml:space="preserve"> other important events</w:t>
        </w:r>
      </w:ins>
      <w:ins w:id="162" w:author="Jason Taylor" w:date="2016-06-29T23:04:00Z">
        <w:r w:rsidR="000355D4">
          <w:rPr>
            <w:rFonts w:ascii="Arial" w:hAnsi="Arial" w:cs="Times New Roman"/>
            <w:color w:val="000000"/>
            <w:sz w:val="28"/>
            <w:szCs w:val="28"/>
          </w:rPr>
          <w:t xml:space="preserve"> and activities</w:t>
        </w:r>
      </w:ins>
      <w:ins w:id="163" w:author="Jason Taylor" w:date="2016-06-17T14:10:00Z">
        <w:r w:rsidRPr="003528F3">
          <w:rPr>
            <w:rFonts w:ascii="Arial" w:hAnsi="Arial" w:cs="Times New Roman"/>
            <w:color w:val="000000"/>
            <w:sz w:val="28"/>
            <w:szCs w:val="28"/>
          </w:rPr>
          <w:t>. We can also do shopping and pick up prescriptions.</w:t>
        </w:r>
      </w:ins>
    </w:p>
    <w:p w14:paraId="5AE42BF6" w14:textId="77777777" w:rsidR="00A3439D" w:rsidRPr="003528F3" w:rsidRDefault="00A3439D" w:rsidP="00A3439D">
      <w:pPr>
        <w:rPr>
          <w:ins w:id="164" w:author="Jason Taylor" w:date="2016-06-17T14:10:00Z"/>
          <w:rFonts w:ascii="Times" w:eastAsia="Times New Roman" w:hAnsi="Times" w:cs="Times New Roman"/>
          <w:sz w:val="20"/>
          <w:szCs w:val="20"/>
        </w:rPr>
      </w:pPr>
    </w:p>
    <w:p w14:paraId="7E775980" w14:textId="07072EC9" w:rsidR="00A3439D" w:rsidRPr="003528F3" w:rsidRDefault="0047556F" w:rsidP="00A3439D">
      <w:pPr>
        <w:rPr>
          <w:ins w:id="165" w:author="Jason Taylor" w:date="2016-06-17T14:10:00Z"/>
          <w:rFonts w:ascii="Times" w:hAnsi="Times" w:cs="Times New Roman"/>
          <w:sz w:val="20"/>
          <w:szCs w:val="20"/>
        </w:rPr>
      </w:pPr>
      <w:ins w:id="166" w:author="Jason Taylor" w:date="2016-06-17T14:10:00Z">
        <w:r>
          <w:rPr>
            <w:rFonts w:ascii="Arial" w:hAnsi="Arial" w:cs="Times New Roman"/>
            <w:color w:val="000000"/>
            <w:sz w:val="28"/>
            <w:szCs w:val="28"/>
          </w:rPr>
          <w:t xml:space="preserve">There’s much more we can do to help.  Please call us to schedule </w:t>
        </w:r>
        <w:r w:rsidR="00A3439D" w:rsidRPr="003528F3">
          <w:rPr>
            <w:rFonts w:ascii="Arial" w:hAnsi="Arial" w:cs="Times New Roman"/>
            <w:color w:val="000000"/>
            <w:sz w:val="28"/>
            <w:szCs w:val="28"/>
          </w:rPr>
          <w:t>free in-home consultation</w:t>
        </w:r>
        <w:r>
          <w:rPr>
            <w:rFonts w:ascii="Arial" w:hAnsi="Arial" w:cs="Times New Roman"/>
            <w:color w:val="000000"/>
            <w:sz w:val="28"/>
            <w:szCs w:val="28"/>
          </w:rPr>
          <w:t>.</w:t>
        </w:r>
      </w:ins>
    </w:p>
    <w:p w14:paraId="0B2AB06F" w14:textId="77777777" w:rsidR="00A3439D" w:rsidRPr="003528F3" w:rsidRDefault="00A3439D" w:rsidP="003528F3">
      <w:pPr>
        <w:rPr>
          <w:rFonts w:ascii="Times" w:hAnsi="Times" w:cs="Times New Roman"/>
          <w:sz w:val="20"/>
          <w:szCs w:val="20"/>
        </w:rPr>
      </w:pPr>
    </w:p>
    <w:p w14:paraId="4E1270AA" w14:textId="77777777" w:rsidR="003528F3" w:rsidRPr="003528F3" w:rsidRDefault="003528F3" w:rsidP="003528F3">
      <w:pPr>
        <w:rPr>
          <w:rFonts w:ascii="Times" w:eastAsia="Times New Roman" w:hAnsi="Times" w:cs="Times New Roman"/>
          <w:sz w:val="20"/>
          <w:szCs w:val="20"/>
        </w:rPr>
      </w:pPr>
    </w:p>
    <w:p w14:paraId="3478F6C9" w14:textId="77777777" w:rsidR="003528F3" w:rsidRPr="00F4436C" w:rsidRDefault="003528F3" w:rsidP="003528F3">
      <w:pPr>
        <w:rPr>
          <w:rFonts w:ascii="Times" w:hAnsi="Times" w:cs="Times New Roman"/>
          <w:b/>
          <w:sz w:val="20"/>
          <w:szCs w:val="20"/>
        </w:rPr>
      </w:pPr>
      <w:r w:rsidRPr="00F4436C">
        <w:rPr>
          <w:rFonts w:ascii="Arial" w:hAnsi="Arial" w:cs="Times New Roman"/>
          <w:b/>
          <w:color w:val="000000"/>
          <w:sz w:val="28"/>
          <w:szCs w:val="28"/>
        </w:rPr>
        <w:t>[Free In-Home Consultation]</w:t>
      </w:r>
    </w:p>
    <w:p w14:paraId="1FA04C5F" w14:textId="77777777" w:rsidR="003528F3" w:rsidRPr="003528F3" w:rsidRDefault="003528F3" w:rsidP="003528F3">
      <w:pPr>
        <w:rPr>
          <w:rFonts w:ascii="Times" w:eastAsia="Times New Roman" w:hAnsi="Times" w:cs="Times New Roman"/>
          <w:sz w:val="20"/>
          <w:szCs w:val="20"/>
        </w:rPr>
      </w:pPr>
    </w:p>
    <w:p w14:paraId="739EF7B2" w14:textId="77777777" w:rsidR="0047556F" w:rsidRPr="003528F3" w:rsidRDefault="003528F3" w:rsidP="0047556F">
      <w:pPr>
        <w:rPr>
          <w:ins w:id="167" w:author="Jason Taylor" w:date="2016-06-17T14:35:00Z"/>
          <w:rFonts w:ascii="Times" w:hAnsi="Times" w:cs="Times New Roman"/>
          <w:sz w:val="20"/>
          <w:szCs w:val="20"/>
        </w:rPr>
      </w:pPr>
      <w:r w:rsidRPr="003528F3">
        <w:rPr>
          <w:rFonts w:ascii="Times" w:eastAsia="Times New Roman" w:hAnsi="Times" w:cs="Times New Roman"/>
          <w:sz w:val="20"/>
          <w:szCs w:val="20"/>
        </w:rPr>
        <w:br/>
      </w:r>
      <w:ins w:id="168" w:author="Jason Taylor" w:date="2016-06-17T14:35:00Z">
        <w:r w:rsidR="0047556F" w:rsidRPr="003528F3">
          <w:rPr>
            <w:rFonts w:ascii="Arial" w:hAnsi="Arial" w:cs="Times New Roman"/>
            <w:color w:val="000000"/>
            <w:sz w:val="28"/>
            <w:szCs w:val="28"/>
          </w:rPr>
          <w:t>Free In-Home Consultation</w:t>
        </w:r>
      </w:ins>
    </w:p>
    <w:p w14:paraId="34916B3D" w14:textId="77777777" w:rsidR="0047556F" w:rsidRPr="003528F3" w:rsidRDefault="0047556F" w:rsidP="0047556F">
      <w:pPr>
        <w:rPr>
          <w:ins w:id="169" w:author="Jason Taylor" w:date="2016-06-17T14:35:00Z"/>
          <w:rFonts w:ascii="Times" w:hAnsi="Times" w:cs="Times New Roman"/>
          <w:sz w:val="20"/>
          <w:szCs w:val="20"/>
        </w:rPr>
      </w:pPr>
      <w:ins w:id="170" w:author="Jason Taylor" w:date="2016-06-17T14:35:00Z">
        <w:r w:rsidRPr="003528F3">
          <w:rPr>
            <w:rFonts w:ascii="Arial" w:hAnsi="Arial" w:cs="Times New Roman"/>
            <w:color w:val="000000"/>
            <w:sz w:val="28"/>
            <w:szCs w:val="28"/>
          </w:rPr>
          <w:t>We’re here to listen, learn, and help.</w:t>
        </w:r>
      </w:ins>
    </w:p>
    <w:p w14:paraId="49CBDB80" w14:textId="77777777" w:rsidR="0047556F" w:rsidRPr="003528F3" w:rsidRDefault="0047556F" w:rsidP="0047556F">
      <w:pPr>
        <w:rPr>
          <w:ins w:id="171" w:author="Jason Taylor" w:date="2016-06-17T14:35:00Z"/>
          <w:rFonts w:ascii="Times" w:eastAsia="Times New Roman" w:hAnsi="Times" w:cs="Times New Roman"/>
          <w:sz w:val="20"/>
          <w:szCs w:val="20"/>
        </w:rPr>
      </w:pPr>
    </w:p>
    <w:p w14:paraId="2CB09D43" w14:textId="5FA5CADC" w:rsidR="0047556F" w:rsidRPr="003528F3" w:rsidRDefault="0047556F" w:rsidP="0047556F">
      <w:pPr>
        <w:rPr>
          <w:ins w:id="172" w:author="Jason Taylor" w:date="2016-06-17T14:35:00Z"/>
          <w:rFonts w:ascii="Times" w:hAnsi="Times" w:cs="Times New Roman"/>
          <w:sz w:val="20"/>
          <w:szCs w:val="20"/>
        </w:rPr>
      </w:pPr>
      <w:ins w:id="173" w:author="Jason Taylor" w:date="2016-06-17T14:35:00Z">
        <w:r w:rsidRPr="003528F3">
          <w:rPr>
            <w:rFonts w:ascii="Arial" w:hAnsi="Arial" w:cs="Times New Roman"/>
            <w:color w:val="000000"/>
            <w:sz w:val="28"/>
            <w:szCs w:val="28"/>
          </w:rPr>
          <w:t xml:space="preserve">Since every living situation is different and every client has specific needs, </w:t>
        </w:r>
      </w:ins>
      <w:ins w:id="174" w:author="Jason Taylor" w:date="2016-06-17T14:36:00Z">
        <w:r>
          <w:rPr>
            <w:rFonts w:ascii="Arial" w:hAnsi="Arial" w:cs="Times New Roman"/>
            <w:color w:val="000000"/>
            <w:sz w:val="28"/>
            <w:szCs w:val="28"/>
          </w:rPr>
          <w:t>we like to meet with you in person</w:t>
        </w:r>
      </w:ins>
      <w:ins w:id="175" w:author="Jason Taylor" w:date="2016-06-17T14:35:00Z">
        <w:r w:rsidRPr="003528F3">
          <w:rPr>
            <w:rFonts w:ascii="Arial" w:hAnsi="Arial" w:cs="Times New Roman"/>
            <w:color w:val="000000"/>
            <w:sz w:val="28"/>
            <w:szCs w:val="28"/>
          </w:rPr>
          <w:t xml:space="preserve">. </w:t>
        </w:r>
      </w:ins>
      <w:ins w:id="176" w:author="Jason Taylor" w:date="2016-06-17T14:37:00Z">
        <w:r>
          <w:rPr>
            <w:rFonts w:ascii="Arial" w:hAnsi="Arial" w:cs="Times New Roman"/>
            <w:color w:val="000000"/>
            <w:sz w:val="28"/>
            <w:szCs w:val="28"/>
          </w:rPr>
          <w:t>Please</w:t>
        </w:r>
      </w:ins>
      <w:ins w:id="177" w:author="Jason Taylor" w:date="2016-06-17T14:35:00Z">
        <w:r w:rsidRPr="003528F3">
          <w:rPr>
            <w:rFonts w:ascii="Arial" w:hAnsi="Arial" w:cs="Times New Roman"/>
            <w:color w:val="000000"/>
            <w:sz w:val="28"/>
            <w:szCs w:val="28"/>
          </w:rPr>
          <w:t xml:space="preserve"> call </w:t>
        </w:r>
      </w:ins>
      <w:ins w:id="178" w:author="Jason Taylor" w:date="2016-06-17T14:37:00Z">
        <w:r>
          <w:rPr>
            <w:rFonts w:ascii="Arial" w:hAnsi="Arial" w:cs="Times New Roman"/>
            <w:color w:val="000000"/>
            <w:sz w:val="28"/>
            <w:szCs w:val="28"/>
          </w:rPr>
          <w:t xml:space="preserve">us </w:t>
        </w:r>
      </w:ins>
      <w:ins w:id="179" w:author="Jason Taylor" w:date="2016-06-17T14:35:00Z">
        <w:r w:rsidRPr="003528F3">
          <w:rPr>
            <w:rFonts w:ascii="Arial" w:hAnsi="Arial" w:cs="Times New Roman"/>
            <w:color w:val="000000"/>
            <w:sz w:val="28"/>
            <w:szCs w:val="28"/>
          </w:rPr>
          <w:t xml:space="preserve">to set up an appointment convenient for you. </w:t>
        </w:r>
      </w:ins>
      <w:ins w:id="180" w:author="Jason Taylor" w:date="2016-06-17T14:37:00Z">
        <w:r>
          <w:rPr>
            <w:rFonts w:ascii="Arial" w:hAnsi="Arial" w:cs="Times New Roman"/>
            <w:color w:val="000000"/>
            <w:sz w:val="28"/>
            <w:szCs w:val="28"/>
          </w:rPr>
          <w:t>We’ll</w:t>
        </w:r>
      </w:ins>
      <w:ins w:id="181" w:author="Jason Taylor" w:date="2016-06-17T14:35:00Z">
        <w:r w:rsidRPr="003528F3">
          <w:rPr>
            <w:rFonts w:ascii="Arial" w:hAnsi="Arial" w:cs="Times New Roman"/>
            <w:color w:val="000000"/>
            <w:sz w:val="28"/>
            <w:szCs w:val="28"/>
          </w:rPr>
          <w:t xml:space="preserve"> go over everything together,</w:t>
        </w:r>
      </w:ins>
      <w:ins w:id="182" w:author="Jason Taylor" w:date="2016-06-17T14:37:00Z">
        <w:r>
          <w:rPr>
            <w:rFonts w:ascii="Arial" w:hAnsi="Arial" w:cs="Times New Roman"/>
            <w:color w:val="000000"/>
            <w:sz w:val="28"/>
            <w:szCs w:val="28"/>
          </w:rPr>
          <w:t xml:space="preserve"> answer all of your questions and</w:t>
        </w:r>
      </w:ins>
      <w:ins w:id="183" w:author="Jason Taylor" w:date="2016-06-17T14:35:00Z">
        <w:r w:rsidRPr="003528F3">
          <w:rPr>
            <w:rFonts w:ascii="Arial" w:hAnsi="Arial" w:cs="Times New Roman"/>
            <w:color w:val="000000"/>
            <w:sz w:val="28"/>
            <w:szCs w:val="28"/>
          </w:rPr>
          <w:t xml:space="preserve"> develop a care </w:t>
        </w:r>
      </w:ins>
      <w:ins w:id="184" w:author="Jason Taylor" w:date="2016-06-17T14:38:00Z">
        <w:r>
          <w:rPr>
            <w:rFonts w:ascii="Arial" w:hAnsi="Arial" w:cs="Times New Roman"/>
            <w:color w:val="000000"/>
            <w:sz w:val="28"/>
            <w:szCs w:val="28"/>
          </w:rPr>
          <w:t>plan to take care of your specific needs</w:t>
        </w:r>
      </w:ins>
      <w:ins w:id="185" w:author="Jason Taylor" w:date="2016-06-17T14:35:00Z">
        <w:r w:rsidRPr="003528F3">
          <w:rPr>
            <w:rFonts w:ascii="Arial" w:hAnsi="Arial" w:cs="Times New Roman"/>
            <w:color w:val="000000"/>
            <w:sz w:val="28"/>
            <w:szCs w:val="28"/>
          </w:rPr>
          <w:t>.</w:t>
        </w:r>
      </w:ins>
    </w:p>
    <w:p w14:paraId="0E8DCC10" w14:textId="77777777" w:rsidR="0047556F" w:rsidRPr="003528F3" w:rsidRDefault="0047556F" w:rsidP="0047556F">
      <w:pPr>
        <w:rPr>
          <w:ins w:id="186" w:author="Jason Taylor" w:date="2016-06-17T14:35:00Z"/>
          <w:rFonts w:ascii="Times" w:eastAsia="Times New Roman" w:hAnsi="Times" w:cs="Times New Roman"/>
          <w:sz w:val="20"/>
          <w:szCs w:val="20"/>
        </w:rPr>
      </w:pPr>
    </w:p>
    <w:p w14:paraId="70DA488B" w14:textId="77777777" w:rsidR="0047556F" w:rsidRPr="003528F3" w:rsidRDefault="0047556F" w:rsidP="0047556F">
      <w:pPr>
        <w:rPr>
          <w:ins w:id="187" w:author="Jason Taylor" w:date="2016-06-17T14:35:00Z"/>
          <w:rFonts w:ascii="Times" w:hAnsi="Times" w:cs="Times New Roman"/>
          <w:sz w:val="20"/>
          <w:szCs w:val="20"/>
        </w:rPr>
      </w:pPr>
      <w:ins w:id="188" w:author="Jason Taylor" w:date="2016-06-17T14:35:00Z">
        <w:r w:rsidRPr="003528F3">
          <w:rPr>
            <w:rFonts w:ascii="Arial" w:hAnsi="Arial" w:cs="Times New Roman"/>
            <w:color w:val="000000"/>
            <w:sz w:val="28"/>
            <w:szCs w:val="28"/>
          </w:rPr>
          <w:t>Just call (xxx) xxx-</w:t>
        </w:r>
        <w:proofErr w:type="spellStart"/>
        <w:r w:rsidRPr="003528F3">
          <w:rPr>
            <w:rFonts w:ascii="Arial" w:hAnsi="Arial" w:cs="Times New Roman"/>
            <w:color w:val="000000"/>
            <w:sz w:val="28"/>
            <w:szCs w:val="28"/>
          </w:rPr>
          <w:t>xxxx</w:t>
        </w:r>
        <w:proofErr w:type="spellEnd"/>
      </w:ins>
    </w:p>
    <w:p w14:paraId="011DE852" w14:textId="77777777" w:rsidR="0047556F" w:rsidRPr="003528F3" w:rsidRDefault="0047556F" w:rsidP="0047556F">
      <w:pPr>
        <w:rPr>
          <w:ins w:id="189" w:author="Jason Taylor" w:date="2016-06-17T14:35:00Z"/>
          <w:rFonts w:ascii="Times" w:eastAsia="Times New Roman" w:hAnsi="Times" w:cs="Times New Roman"/>
          <w:sz w:val="20"/>
          <w:szCs w:val="20"/>
        </w:rPr>
      </w:pPr>
    </w:p>
    <w:p w14:paraId="736653F3" w14:textId="77777777" w:rsidR="0047556F" w:rsidRPr="003528F3" w:rsidRDefault="0047556F" w:rsidP="0047556F">
      <w:pPr>
        <w:rPr>
          <w:ins w:id="190" w:author="Jason Taylor" w:date="2016-06-17T14:35:00Z"/>
          <w:rFonts w:ascii="Times" w:hAnsi="Times" w:cs="Times New Roman"/>
          <w:sz w:val="20"/>
          <w:szCs w:val="20"/>
        </w:rPr>
      </w:pPr>
      <w:ins w:id="191" w:author="Jason Taylor" w:date="2016-06-17T14:35:00Z">
        <w:r w:rsidRPr="003528F3">
          <w:rPr>
            <w:rFonts w:ascii="Arial" w:hAnsi="Arial" w:cs="Times New Roman"/>
            <w:color w:val="000000"/>
            <w:sz w:val="28"/>
            <w:szCs w:val="28"/>
          </w:rPr>
          <w:t xml:space="preserve">Or, if you’d rather have us get back to you, fill out this form [link to contact] </w:t>
        </w:r>
      </w:ins>
    </w:p>
    <w:p w14:paraId="37AF7A07" w14:textId="77777777" w:rsidR="0047556F" w:rsidRPr="003528F3" w:rsidRDefault="0047556F" w:rsidP="0047556F">
      <w:pPr>
        <w:rPr>
          <w:ins w:id="192" w:author="Jason Taylor" w:date="2016-06-17T14:35:00Z"/>
          <w:rFonts w:ascii="Times" w:eastAsia="Times New Roman" w:hAnsi="Times" w:cs="Times New Roman"/>
          <w:sz w:val="20"/>
          <w:szCs w:val="20"/>
        </w:rPr>
      </w:pPr>
    </w:p>
    <w:p w14:paraId="61E9415F" w14:textId="75C105DB" w:rsidR="0047556F" w:rsidRPr="003528F3" w:rsidRDefault="0047556F" w:rsidP="0047556F">
      <w:pPr>
        <w:rPr>
          <w:ins w:id="193" w:author="Jason Taylor" w:date="2016-06-17T14:35:00Z"/>
          <w:rFonts w:ascii="Times" w:hAnsi="Times" w:cs="Times New Roman"/>
          <w:sz w:val="20"/>
          <w:szCs w:val="20"/>
        </w:rPr>
      </w:pPr>
      <w:ins w:id="194" w:author="Jason Taylor" w:date="2016-06-17T14:35:00Z">
        <w:r w:rsidRPr="003528F3">
          <w:rPr>
            <w:rFonts w:ascii="Arial" w:hAnsi="Arial" w:cs="Times New Roman"/>
            <w:color w:val="000000"/>
            <w:sz w:val="28"/>
            <w:szCs w:val="28"/>
          </w:rPr>
          <w:t>Serving</w:t>
        </w:r>
      </w:ins>
      <w:ins w:id="195" w:author="Jason Taylor" w:date="2016-06-29T22:29:00Z">
        <w:r w:rsidR="0096486F">
          <w:rPr>
            <w:rFonts w:ascii="Arial" w:hAnsi="Arial" w:cs="Times New Roman"/>
            <w:color w:val="000000"/>
            <w:sz w:val="28"/>
            <w:szCs w:val="28"/>
          </w:rPr>
          <w:t xml:space="preserve"> </w:t>
        </w:r>
      </w:ins>
      <w:ins w:id="196" w:author="Jason Taylor" w:date="2016-06-29T22:34:00Z">
        <w:r w:rsidR="0096486F">
          <w:rPr>
            <w:rFonts w:ascii="Arial" w:hAnsi="Arial" w:cs="Times New Roman"/>
            <w:color w:val="000000"/>
            <w:sz w:val="28"/>
            <w:szCs w:val="28"/>
          </w:rPr>
          <w:t>t</w:t>
        </w:r>
      </w:ins>
      <w:ins w:id="197" w:author="Jason Taylor" w:date="2016-06-29T22:29:00Z">
        <w:r w:rsidR="0096486F">
          <w:rPr>
            <w:rFonts w:ascii="Arial" w:hAnsi="Arial" w:cs="Times New Roman"/>
            <w:color w:val="000000"/>
            <w:sz w:val="28"/>
            <w:szCs w:val="28"/>
          </w:rPr>
          <w:t>he Inland Empire</w:t>
        </w:r>
      </w:ins>
      <w:ins w:id="198" w:author="Jason Taylor" w:date="2016-06-29T22:33:00Z">
        <w:r w:rsidR="0096486F">
          <w:rPr>
            <w:rFonts w:ascii="Arial" w:hAnsi="Arial" w:cs="Times New Roman"/>
            <w:color w:val="000000"/>
            <w:sz w:val="28"/>
            <w:szCs w:val="28"/>
          </w:rPr>
          <w:t xml:space="preserve"> including</w:t>
        </w:r>
      </w:ins>
      <w:ins w:id="199" w:author="Jason Taylor" w:date="2016-06-29T22:30:00Z">
        <w:r w:rsidR="0096486F">
          <w:rPr>
            <w:rFonts w:ascii="Arial" w:hAnsi="Arial" w:cs="Times New Roman"/>
            <w:color w:val="000000"/>
            <w:sz w:val="28"/>
            <w:szCs w:val="28"/>
          </w:rPr>
          <w:t xml:space="preserve"> </w:t>
        </w:r>
      </w:ins>
      <w:ins w:id="200" w:author="Jason Taylor" w:date="2016-06-29T22:33:00Z">
        <w:r w:rsidR="0096486F">
          <w:rPr>
            <w:rFonts w:ascii="Arial" w:hAnsi="Arial" w:cs="Times New Roman"/>
            <w:color w:val="000000"/>
            <w:sz w:val="28"/>
            <w:szCs w:val="28"/>
          </w:rPr>
          <w:t xml:space="preserve">Chino, Chino Hills, </w:t>
        </w:r>
        <w:r w:rsidR="0096486F" w:rsidRPr="003528F3">
          <w:rPr>
            <w:rFonts w:ascii="Arial" w:hAnsi="Arial" w:cs="Times New Roman"/>
            <w:color w:val="000000"/>
            <w:sz w:val="28"/>
            <w:szCs w:val="28"/>
          </w:rPr>
          <w:t>Corona</w:t>
        </w:r>
        <w:r w:rsidR="0096486F">
          <w:rPr>
            <w:rFonts w:ascii="Arial" w:hAnsi="Arial" w:cs="Times New Roman"/>
            <w:color w:val="000000"/>
            <w:sz w:val="28"/>
            <w:szCs w:val="28"/>
          </w:rPr>
          <w:t xml:space="preserve">, </w:t>
        </w:r>
      </w:ins>
      <w:proofErr w:type="spellStart"/>
      <w:ins w:id="201" w:author="Jason Taylor" w:date="2016-06-29T22:30:00Z">
        <w:r w:rsidR="0096486F">
          <w:rPr>
            <w:rFonts w:ascii="Arial" w:hAnsi="Arial" w:cs="Times New Roman"/>
            <w:color w:val="000000"/>
            <w:sz w:val="28"/>
            <w:szCs w:val="28"/>
          </w:rPr>
          <w:t>Eastvale</w:t>
        </w:r>
        <w:proofErr w:type="spellEnd"/>
        <w:r w:rsidR="0096486F">
          <w:rPr>
            <w:rFonts w:ascii="Arial" w:hAnsi="Arial" w:cs="Times New Roman"/>
            <w:color w:val="000000"/>
            <w:sz w:val="28"/>
            <w:szCs w:val="28"/>
          </w:rPr>
          <w:t>,</w:t>
        </w:r>
        <w:r w:rsidR="0096486F" w:rsidRPr="003528F3">
          <w:rPr>
            <w:rFonts w:ascii="Arial" w:hAnsi="Arial" w:cs="Times New Roman"/>
            <w:color w:val="000000"/>
            <w:sz w:val="28"/>
            <w:szCs w:val="28"/>
          </w:rPr>
          <w:t xml:space="preserve"> </w:t>
        </w:r>
      </w:ins>
      <w:ins w:id="202" w:author="Jason Taylor" w:date="2016-06-29T22:31:00Z">
        <w:r w:rsidR="0096486F">
          <w:rPr>
            <w:rFonts w:ascii="Arial" w:hAnsi="Arial" w:cs="Times New Roman"/>
            <w:color w:val="000000"/>
            <w:sz w:val="28"/>
            <w:szCs w:val="28"/>
          </w:rPr>
          <w:t>Jurupa Valley,</w:t>
        </w:r>
        <w:r w:rsidR="0096486F" w:rsidRPr="003528F3">
          <w:rPr>
            <w:rFonts w:ascii="Arial" w:hAnsi="Arial" w:cs="Times New Roman"/>
            <w:color w:val="000000"/>
            <w:sz w:val="28"/>
            <w:szCs w:val="28"/>
          </w:rPr>
          <w:t xml:space="preserve"> </w:t>
        </w:r>
        <w:r w:rsidR="0096486F">
          <w:rPr>
            <w:rFonts w:ascii="Arial" w:hAnsi="Arial" w:cs="Times New Roman"/>
            <w:color w:val="000000"/>
            <w:sz w:val="28"/>
            <w:szCs w:val="28"/>
          </w:rPr>
          <w:t>Norco,</w:t>
        </w:r>
        <w:r w:rsidR="0096486F" w:rsidRPr="003528F3">
          <w:rPr>
            <w:rFonts w:ascii="Arial" w:hAnsi="Arial" w:cs="Times New Roman"/>
            <w:color w:val="000000"/>
            <w:sz w:val="28"/>
            <w:szCs w:val="28"/>
          </w:rPr>
          <w:t xml:space="preserve"> </w:t>
        </w:r>
      </w:ins>
      <w:ins w:id="203" w:author="Jason Taylor" w:date="2016-06-29T22:34:00Z">
        <w:r w:rsidR="00D74C9D">
          <w:rPr>
            <w:rFonts w:ascii="Arial" w:hAnsi="Arial" w:cs="Times New Roman"/>
            <w:color w:val="000000"/>
            <w:sz w:val="28"/>
            <w:szCs w:val="28"/>
          </w:rPr>
          <w:t xml:space="preserve">Moreno Valley, </w:t>
        </w:r>
      </w:ins>
      <w:ins w:id="204" w:author="Jason Taylor" w:date="2016-06-29T22:31:00Z">
        <w:r w:rsidR="0096486F">
          <w:rPr>
            <w:rFonts w:ascii="Arial" w:hAnsi="Arial" w:cs="Times New Roman"/>
            <w:color w:val="000000"/>
            <w:sz w:val="28"/>
            <w:szCs w:val="28"/>
          </w:rPr>
          <w:t xml:space="preserve">Ontario, </w:t>
        </w:r>
      </w:ins>
      <w:ins w:id="205" w:author="Jason Taylor" w:date="2016-06-29T22:32:00Z">
        <w:r w:rsidR="0096486F">
          <w:rPr>
            <w:rFonts w:ascii="Arial" w:hAnsi="Arial" w:cs="Times New Roman"/>
            <w:color w:val="000000"/>
            <w:sz w:val="28"/>
            <w:szCs w:val="28"/>
          </w:rPr>
          <w:t>Rancho Cucamonga,</w:t>
        </w:r>
        <w:r w:rsidR="0096486F" w:rsidRPr="003528F3">
          <w:rPr>
            <w:rFonts w:ascii="Arial" w:hAnsi="Arial" w:cs="Times New Roman"/>
            <w:color w:val="000000"/>
            <w:sz w:val="28"/>
            <w:szCs w:val="28"/>
          </w:rPr>
          <w:t xml:space="preserve"> </w:t>
        </w:r>
      </w:ins>
      <w:ins w:id="206" w:author="Jason Taylor" w:date="2016-06-17T14:35:00Z">
        <w:r w:rsidRPr="003528F3">
          <w:rPr>
            <w:rFonts w:ascii="Arial" w:hAnsi="Arial" w:cs="Times New Roman"/>
            <w:color w:val="000000"/>
            <w:sz w:val="28"/>
            <w:szCs w:val="28"/>
          </w:rPr>
          <w:t>Riverside,</w:t>
        </w:r>
        <w:r w:rsidR="0096486F">
          <w:rPr>
            <w:rFonts w:ascii="Arial" w:hAnsi="Arial" w:cs="Times New Roman"/>
            <w:color w:val="000000"/>
            <w:sz w:val="28"/>
            <w:szCs w:val="28"/>
          </w:rPr>
          <w:t xml:space="preserve"> </w:t>
        </w:r>
        <w:r w:rsidRPr="003528F3">
          <w:rPr>
            <w:rFonts w:ascii="Arial" w:hAnsi="Arial" w:cs="Times New Roman"/>
            <w:color w:val="000000"/>
            <w:sz w:val="28"/>
            <w:szCs w:val="28"/>
          </w:rPr>
          <w:t>Redlands</w:t>
        </w:r>
      </w:ins>
      <w:ins w:id="207" w:author="Jason Taylor" w:date="2016-06-29T22:32:00Z">
        <w:r w:rsidR="0096486F">
          <w:rPr>
            <w:rFonts w:ascii="Arial" w:hAnsi="Arial" w:cs="Times New Roman"/>
            <w:color w:val="000000"/>
            <w:sz w:val="28"/>
            <w:szCs w:val="28"/>
          </w:rPr>
          <w:t>, San Bernardino</w:t>
        </w:r>
      </w:ins>
      <w:ins w:id="208" w:author="Jason Taylor" w:date="2016-06-17T14:35:00Z">
        <w:r w:rsidR="0096486F">
          <w:rPr>
            <w:rFonts w:ascii="Arial" w:hAnsi="Arial" w:cs="Times New Roman"/>
            <w:color w:val="000000"/>
            <w:sz w:val="28"/>
            <w:szCs w:val="28"/>
          </w:rPr>
          <w:t xml:space="preserve"> </w:t>
        </w:r>
      </w:ins>
      <w:ins w:id="209" w:author="Jason Taylor" w:date="2016-06-29T22:33:00Z">
        <w:r w:rsidR="0096486F">
          <w:rPr>
            <w:rFonts w:ascii="Arial" w:hAnsi="Arial" w:cs="Times New Roman"/>
            <w:color w:val="000000"/>
            <w:sz w:val="28"/>
            <w:szCs w:val="28"/>
          </w:rPr>
          <w:t xml:space="preserve">and all </w:t>
        </w:r>
      </w:ins>
      <w:ins w:id="210" w:author="Jason Taylor" w:date="2016-06-29T22:34:00Z">
        <w:r w:rsidR="0096486F">
          <w:rPr>
            <w:rFonts w:ascii="Arial" w:hAnsi="Arial" w:cs="Times New Roman"/>
            <w:color w:val="000000"/>
            <w:sz w:val="28"/>
            <w:szCs w:val="28"/>
          </w:rPr>
          <w:t>other inland communities.</w:t>
        </w:r>
      </w:ins>
    </w:p>
    <w:p w14:paraId="4C7DC9C1" w14:textId="77777777" w:rsidR="0047556F" w:rsidRPr="003528F3" w:rsidRDefault="0047556F" w:rsidP="0047556F">
      <w:pPr>
        <w:rPr>
          <w:ins w:id="211" w:author="Jason Taylor" w:date="2016-06-17T14:35:00Z"/>
          <w:rFonts w:ascii="Times" w:eastAsia="Times New Roman" w:hAnsi="Times" w:cs="Times New Roman"/>
          <w:sz w:val="20"/>
          <w:szCs w:val="20"/>
        </w:rPr>
      </w:pPr>
    </w:p>
    <w:p w14:paraId="10B1CEB4" w14:textId="77777777" w:rsidR="0047556F" w:rsidRPr="003528F3" w:rsidRDefault="0047556F" w:rsidP="0047556F">
      <w:pPr>
        <w:numPr>
          <w:ilvl w:val="0"/>
          <w:numId w:val="1"/>
        </w:numPr>
        <w:textAlignment w:val="baseline"/>
        <w:rPr>
          <w:ins w:id="212" w:author="Jason Taylor" w:date="2016-06-17T14:35:00Z"/>
          <w:rFonts w:ascii="Arial" w:hAnsi="Arial" w:cs="Times New Roman"/>
          <w:color w:val="000000"/>
          <w:sz w:val="28"/>
          <w:szCs w:val="28"/>
        </w:rPr>
      </w:pPr>
      <w:ins w:id="213" w:author="Jason Taylor" w:date="2016-06-17T14:35:00Z">
        <w:r w:rsidRPr="003528F3">
          <w:rPr>
            <w:rFonts w:ascii="Arial" w:hAnsi="Arial" w:cs="Times New Roman"/>
            <w:color w:val="000000"/>
            <w:sz w:val="28"/>
            <w:szCs w:val="28"/>
          </w:rPr>
          <w:t>Family Owned</w:t>
        </w:r>
      </w:ins>
    </w:p>
    <w:p w14:paraId="10537DD9" w14:textId="77777777" w:rsidR="0047556F" w:rsidRPr="003528F3" w:rsidRDefault="0047556F" w:rsidP="0047556F">
      <w:pPr>
        <w:numPr>
          <w:ilvl w:val="0"/>
          <w:numId w:val="1"/>
        </w:numPr>
        <w:textAlignment w:val="baseline"/>
        <w:rPr>
          <w:ins w:id="214" w:author="Jason Taylor" w:date="2016-06-17T14:35:00Z"/>
          <w:rFonts w:ascii="Arial" w:hAnsi="Arial" w:cs="Times New Roman"/>
          <w:color w:val="000000"/>
          <w:sz w:val="28"/>
          <w:szCs w:val="28"/>
        </w:rPr>
      </w:pPr>
      <w:ins w:id="215" w:author="Jason Taylor" w:date="2016-06-17T14:35:00Z">
        <w:r w:rsidRPr="003528F3">
          <w:rPr>
            <w:rFonts w:ascii="Arial" w:hAnsi="Arial" w:cs="Times New Roman"/>
            <w:color w:val="000000"/>
            <w:sz w:val="28"/>
            <w:szCs w:val="28"/>
          </w:rPr>
          <w:t>Agency, not Registry</w:t>
        </w:r>
      </w:ins>
    </w:p>
    <w:p w14:paraId="6E0FB8FC" w14:textId="77777777" w:rsidR="0047556F" w:rsidRPr="003528F3" w:rsidRDefault="0047556F" w:rsidP="0047556F">
      <w:pPr>
        <w:numPr>
          <w:ilvl w:val="0"/>
          <w:numId w:val="1"/>
        </w:numPr>
        <w:textAlignment w:val="baseline"/>
        <w:rPr>
          <w:ins w:id="216" w:author="Jason Taylor" w:date="2016-06-17T14:35:00Z"/>
          <w:rFonts w:ascii="Arial" w:hAnsi="Arial" w:cs="Times New Roman"/>
          <w:color w:val="000000"/>
          <w:sz w:val="28"/>
          <w:szCs w:val="28"/>
        </w:rPr>
      </w:pPr>
      <w:ins w:id="217" w:author="Jason Taylor" w:date="2016-06-17T14:35:00Z">
        <w:r w:rsidRPr="003528F3">
          <w:rPr>
            <w:rFonts w:ascii="Arial" w:hAnsi="Arial" w:cs="Times New Roman"/>
            <w:color w:val="000000"/>
            <w:sz w:val="28"/>
            <w:szCs w:val="28"/>
          </w:rPr>
          <w:t>Insured</w:t>
        </w:r>
      </w:ins>
    </w:p>
    <w:p w14:paraId="6C387C80" w14:textId="77777777" w:rsidR="0047556F" w:rsidRPr="003528F3" w:rsidRDefault="0047556F" w:rsidP="0047556F">
      <w:pPr>
        <w:numPr>
          <w:ilvl w:val="0"/>
          <w:numId w:val="1"/>
        </w:numPr>
        <w:textAlignment w:val="baseline"/>
        <w:rPr>
          <w:ins w:id="218" w:author="Jason Taylor" w:date="2016-06-17T14:35:00Z"/>
          <w:rFonts w:ascii="Arial" w:hAnsi="Arial" w:cs="Times New Roman"/>
          <w:color w:val="000000"/>
          <w:sz w:val="28"/>
          <w:szCs w:val="28"/>
        </w:rPr>
      </w:pPr>
      <w:ins w:id="219" w:author="Jason Taylor" w:date="2016-06-17T14:35:00Z">
        <w:r w:rsidRPr="003528F3">
          <w:rPr>
            <w:rFonts w:ascii="Arial" w:hAnsi="Arial" w:cs="Times New Roman"/>
            <w:color w:val="000000"/>
            <w:sz w:val="28"/>
            <w:szCs w:val="28"/>
          </w:rPr>
          <w:t>Licensed/Bonded</w:t>
        </w:r>
      </w:ins>
    </w:p>
    <w:p w14:paraId="6CD6DA08" w14:textId="35698BEF" w:rsidR="0047556F" w:rsidRPr="00D74C9D" w:rsidRDefault="0047556F" w:rsidP="00D74C9D">
      <w:pPr>
        <w:numPr>
          <w:ilvl w:val="0"/>
          <w:numId w:val="1"/>
        </w:numPr>
        <w:textAlignment w:val="baseline"/>
        <w:rPr>
          <w:ins w:id="220" w:author="Jason Taylor" w:date="2016-06-17T14:35:00Z"/>
          <w:rFonts w:ascii="Arial" w:hAnsi="Arial" w:cs="Times New Roman"/>
          <w:color w:val="000000"/>
          <w:sz w:val="28"/>
          <w:szCs w:val="28"/>
        </w:rPr>
      </w:pPr>
      <w:ins w:id="221" w:author="Jason Taylor" w:date="2016-06-17T14:35:00Z">
        <w:r w:rsidRPr="003528F3">
          <w:rPr>
            <w:rFonts w:ascii="Arial" w:hAnsi="Arial" w:cs="Times New Roman"/>
            <w:color w:val="000000"/>
            <w:sz w:val="28"/>
            <w:szCs w:val="28"/>
          </w:rPr>
          <w:t>All employees pre-screened</w:t>
        </w:r>
      </w:ins>
    </w:p>
    <w:p w14:paraId="09775574" w14:textId="77777777" w:rsidR="0047556F" w:rsidRPr="003528F3" w:rsidRDefault="0047556F" w:rsidP="0047556F">
      <w:pPr>
        <w:numPr>
          <w:ilvl w:val="0"/>
          <w:numId w:val="1"/>
        </w:numPr>
        <w:textAlignment w:val="baseline"/>
        <w:rPr>
          <w:ins w:id="222" w:author="Jason Taylor" w:date="2016-06-17T14:35:00Z"/>
          <w:rFonts w:ascii="Arial" w:hAnsi="Arial" w:cs="Times New Roman"/>
          <w:color w:val="000000"/>
          <w:sz w:val="28"/>
          <w:szCs w:val="28"/>
        </w:rPr>
      </w:pPr>
      <w:ins w:id="223" w:author="Jason Taylor" w:date="2016-06-17T14:35:00Z">
        <w:r w:rsidRPr="003528F3">
          <w:rPr>
            <w:rFonts w:ascii="Arial" w:hAnsi="Arial" w:cs="Times New Roman"/>
            <w:color w:val="000000"/>
            <w:sz w:val="28"/>
            <w:szCs w:val="28"/>
          </w:rPr>
          <w:t>Worker’s comp insurance included</w:t>
        </w:r>
      </w:ins>
    </w:p>
    <w:p w14:paraId="4215F006" w14:textId="77777777" w:rsidR="0047556F" w:rsidRPr="003528F3" w:rsidRDefault="0047556F" w:rsidP="0047556F">
      <w:pPr>
        <w:numPr>
          <w:ilvl w:val="0"/>
          <w:numId w:val="1"/>
        </w:numPr>
        <w:textAlignment w:val="baseline"/>
        <w:rPr>
          <w:ins w:id="224" w:author="Jason Taylor" w:date="2016-06-17T14:35:00Z"/>
          <w:rFonts w:ascii="Arial" w:hAnsi="Arial" w:cs="Times New Roman"/>
          <w:color w:val="000000"/>
          <w:sz w:val="28"/>
          <w:szCs w:val="28"/>
        </w:rPr>
      </w:pPr>
      <w:ins w:id="225" w:author="Jason Taylor" w:date="2016-06-17T14:35:00Z">
        <w:r w:rsidRPr="003528F3">
          <w:rPr>
            <w:rFonts w:ascii="Arial" w:hAnsi="Arial" w:cs="Times New Roman"/>
            <w:color w:val="000000"/>
            <w:sz w:val="28"/>
            <w:szCs w:val="28"/>
          </w:rPr>
          <w:t>Detailed written care plan</w:t>
        </w:r>
      </w:ins>
    </w:p>
    <w:p w14:paraId="5EA5E873" w14:textId="77777777" w:rsidR="0047556F" w:rsidRPr="003528F3" w:rsidRDefault="0047556F" w:rsidP="0047556F">
      <w:pPr>
        <w:numPr>
          <w:ilvl w:val="0"/>
          <w:numId w:val="1"/>
        </w:numPr>
        <w:textAlignment w:val="baseline"/>
        <w:rPr>
          <w:ins w:id="226" w:author="Jason Taylor" w:date="2016-06-17T14:35:00Z"/>
          <w:rFonts w:ascii="Arial" w:hAnsi="Arial" w:cs="Times New Roman"/>
          <w:color w:val="000000"/>
          <w:sz w:val="28"/>
          <w:szCs w:val="28"/>
        </w:rPr>
      </w:pPr>
      <w:ins w:id="227" w:author="Jason Taylor" w:date="2016-06-17T14:35:00Z">
        <w:r w:rsidRPr="003528F3">
          <w:rPr>
            <w:rFonts w:ascii="Arial" w:hAnsi="Arial" w:cs="Times New Roman"/>
            <w:color w:val="000000"/>
            <w:sz w:val="28"/>
            <w:szCs w:val="28"/>
          </w:rPr>
          <w:t>Emphasis on mental and physical activity, engagement</w:t>
        </w:r>
      </w:ins>
    </w:p>
    <w:p w14:paraId="59FA6ABF" w14:textId="2692BDC5" w:rsidR="003528F3" w:rsidRPr="00F4436C" w:rsidRDefault="0047556F" w:rsidP="00F4436C">
      <w:pPr>
        <w:numPr>
          <w:ilvl w:val="0"/>
          <w:numId w:val="1"/>
        </w:numPr>
        <w:textAlignment w:val="baseline"/>
        <w:rPr>
          <w:rFonts w:ascii="Arial" w:hAnsi="Arial" w:cs="Times New Roman"/>
          <w:color w:val="000000"/>
          <w:sz w:val="28"/>
          <w:szCs w:val="28"/>
        </w:rPr>
      </w:pPr>
      <w:ins w:id="228" w:author="Jason Taylor" w:date="2016-06-17T14:35:00Z">
        <w:r w:rsidRPr="003528F3">
          <w:rPr>
            <w:rFonts w:ascii="Arial" w:hAnsi="Arial" w:cs="Times New Roman"/>
            <w:color w:val="000000"/>
            <w:sz w:val="28"/>
            <w:szCs w:val="28"/>
          </w:rPr>
          <w:t>We listen to your needs and requirements</w:t>
        </w:r>
      </w:ins>
      <w:r w:rsidR="003528F3" w:rsidRPr="00F4436C">
        <w:rPr>
          <w:rFonts w:ascii="Times" w:eastAsia="Times New Roman" w:hAnsi="Times" w:cs="Times New Roman"/>
          <w:sz w:val="20"/>
          <w:szCs w:val="20"/>
        </w:rPr>
        <w:br/>
      </w:r>
    </w:p>
    <w:p w14:paraId="76DE0C3B" w14:textId="77777777" w:rsidR="003528F3" w:rsidRPr="00F4436C" w:rsidRDefault="003528F3" w:rsidP="003528F3">
      <w:pPr>
        <w:rPr>
          <w:rFonts w:ascii="Times" w:hAnsi="Times" w:cs="Times New Roman"/>
          <w:b/>
          <w:sz w:val="20"/>
          <w:szCs w:val="20"/>
        </w:rPr>
      </w:pPr>
      <w:r w:rsidRPr="00F4436C">
        <w:rPr>
          <w:rFonts w:ascii="Arial" w:hAnsi="Arial" w:cs="Times New Roman"/>
          <w:b/>
          <w:color w:val="000000"/>
          <w:sz w:val="28"/>
          <w:szCs w:val="28"/>
        </w:rPr>
        <w:t>[Employment]</w:t>
      </w:r>
    </w:p>
    <w:p w14:paraId="3F883463" w14:textId="77777777" w:rsidR="003528F3" w:rsidRPr="003528F3" w:rsidRDefault="003528F3" w:rsidP="003528F3">
      <w:pPr>
        <w:rPr>
          <w:rFonts w:ascii="Times" w:eastAsia="Times New Roman" w:hAnsi="Times" w:cs="Times New Roman"/>
          <w:sz w:val="20"/>
          <w:szCs w:val="20"/>
        </w:rPr>
      </w:pPr>
    </w:p>
    <w:p w14:paraId="4C40753E" w14:textId="018C8B85" w:rsidR="00AD60DC" w:rsidRPr="003528F3" w:rsidRDefault="00AD60DC" w:rsidP="00AD60DC">
      <w:pPr>
        <w:rPr>
          <w:ins w:id="229" w:author="Jason Taylor" w:date="2016-06-17T14:39:00Z"/>
          <w:rFonts w:ascii="Times" w:hAnsi="Times" w:cs="Times New Roman"/>
          <w:sz w:val="20"/>
          <w:szCs w:val="20"/>
        </w:rPr>
      </w:pPr>
      <w:ins w:id="230" w:author="Jason Taylor" w:date="2016-06-17T14:39:00Z">
        <w:r w:rsidRPr="003528F3">
          <w:rPr>
            <w:rFonts w:ascii="Arial" w:hAnsi="Arial" w:cs="Times New Roman"/>
            <w:color w:val="000000"/>
            <w:sz w:val="28"/>
            <w:szCs w:val="28"/>
          </w:rPr>
          <w:lastRenderedPageBreak/>
          <w:t xml:space="preserve">Surety Home Care is always seeking enthusiastic caregivers to join our growing team. If you </w:t>
        </w:r>
        <w:proofErr w:type="gramStart"/>
        <w:r w:rsidRPr="003528F3">
          <w:rPr>
            <w:rFonts w:ascii="Arial" w:hAnsi="Arial" w:cs="Times New Roman"/>
            <w:color w:val="000000"/>
            <w:sz w:val="28"/>
            <w:szCs w:val="28"/>
          </w:rPr>
          <w:t>are</w:t>
        </w:r>
        <w:proofErr w:type="gramEnd"/>
        <w:r w:rsidRPr="003528F3">
          <w:rPr>
            <w:rFonts w:ascii="Arial" w:hAnsi="Arial" w:cs="Times New Roman"/>
            <w:color w:val="000000"/>
            <w:sz w:val="28"/>
            <w:szCs w:val="28"/>
          </w:rPr>
          <w:t xml:space="preserve"> a professional or looking to start out, we’d love to hear from you. We are family-owned and pride ourselves in getting to know and working cl</w:t>
        </w:r>
        <w:r w:rsidR="003C1F81">
          <w:rPr>
            <w:rFonts w:ascii="Arial" w:hAnsi="Arial" w:cs="Times New Roman"/>
            <w:color w:val="000000"/>
            <w:sz w:val="28"/>
            <w:szCs w:val="28"/>
          </w:rPr>
          <w:t>osely with our staff. We</w:t>
        </w:r>
        <w:r w:rsidRPr="003528F3">
          <w:rPr>
            <w:rFonts w:ascii="Arial" w:hAnsi="Arial" w:cs="Times New Roman"/>
            <w:color w:val="000000"/>
            <w:sz w:val="28"/>
            <w:szCs w:val="28"/>
          </w:rPr>
          <w:t xml:space="preserve"> offer competitive pay and benefits</w:t>
        </w:r>
        <w:r w:rsidR="005E3A6D">
          <w:rPr>
            <w:rFonts w:ascii="Arial" w:hAnsi="Arial" w:cs="Times New Roman"/>
            <w:color w:val="000000"/>
            <w:sz w:val="28"/>
            <w:szCs w:val="28"/>
          </w:rPr>
          <w:t xml:space="preserve">.  We take pride in providing good </w:t>
        </w:r>
      </w:ins>
      <w:ins w:id="231" w:author="Jason Taylor" w:date="2016-06-17T14:42:00Z">
        <w:r w:rsidR="005E3A6D">
          <w:rPr>
            <w:rFonts w:ascii="Arial" w:hAnsi="Arial" w:cs="Times New Roman"/>
            <w:color w:val="000000"/>
            <w:sz w:val="28"/>
            <w:szCs w:val="28"/>
          </w:rPr>
          <w:t xml:space="preserve">and long-term </w:t>
        </w:r>
      </w:ins>
      <w:ins w:id="232" w:author="Jason Taylor" w:date="2016-06-17T14:39:00Z">
        <w:r w:rsidR="005E3A6D">
          <w:rPr>
            <w:rFonts w:ascii="Arial" w:hAnsi="Arial" w:cs="Times New Roman"/>
            <w:color w:val="000000"/>
            <w:sz w:val="28"/>
            <w:szCs w:val="28"/>
          </w:rPr>
          <w:t>jobs for our team</w:t>
        </w:r>
      </w:ins>
      <w:ins w:id="233" w:author="Jason Taylor" w:date="2016-06-17T14:42:00Z">
        <w:r w:rsidR="005E3A6D">
          <w:rPr>
            <w:rFonts w:ascii="Arial" w:hAnsi="Arial" w:cs="Times New Roman"/>
            <w:color w:val="000000"/>
            <w:sz w:val="28"/>
            <w:szCs w:val="28"/>
          </w:rPr>
          <w:t>.</w:t>
        </w:r>
      </w:ins>
      <w:ins w:id="234" w:author="Jason Taylor" w:date="2016-06-17T14:39:00Z">
        <w:r w:rsidR="005E3A6D">
          <w:rPr>
            <w:rFonts w:ascii="Arial" w:hAnsi="Arial" w:cs="Times New Roman"/>
            <w:color w:val="000000"/>
            <w:sz w:val="28"/>
            <w:szCs w:val="28"/>
          </w:rPr>
          <w:t xml:space="preserve"> </w:t>
        </w:r>
      </w:ins>
    </w:p>
    <w:p w14:paraId="5FDEBA57" w14:textId="77777777" w:rsidR="00AD60DC" w:rsidRPr="003528F3" w:rsidRDefault="00AD60DC" w:rsidP="00AD60DC">
      <w:pPr>
        <w:rPr>
          <w:ins w:id="235" w:author="Jason Taylor" w:date="2016-06-17T14:39:00Z"/>
          <w:rFonts w:ascii="Times" w:eastAsia="Times New Roman" w:hAnsi="Times" w:cs="Times New Roman"/>
          <w:sz w:val="20"/>
          <w:szCs w:val="20"/>
        </w:rPr>
      </w:pPr>
    </w:p>
    <w:p w14:paraId="7E9F8E3E" w14:textId="07D124FE" w:rsidR="00AD60DC" w:rsidRPr="003528F3" w:rsidRDefault="00AD60DC" w:rsidP="00AD60DC">
      <w:pPr>
        <w:rPr>
          <w:ins w:id="236" w:author="Jason Taylor" w:date="2016-06-17T14:39:00Z"/>
          <w:rFonts w:ascii="Times" w:hAnsi="Times" w:cs="Times New Roman"/>
          <w:sz w:val="20"/>
          <w:szCs w:val="20"/>
        </w:rPr>
      </w:pPr>
      <w:ins w:id="237" w:author="Jason Taylor" w:date="2016-06-17T14:39:00Z">
        <w:r w:rsidRPr="003528F3">
          <w:rPr>
            <w:rFonts w:ascii="Arial" w:hAnsi="Arial" w:cs="Times New Roman"/>
            <w:color w:val="000000"/>
            <w:sz w:val="28"/>
            <w:szCs w:val="28"/>
          </w:rPr>
          <w:t>Just fill out this form and attach your resume and we’ll g</w:t>
        </w:r>
        <w:r>
          <w:rPr>
            <w:rFonts w:ascii="Arial" w:hAnsi="Arial" w:cs="Times New Roman"/>
            <w:color w:val="000000"/>
            <w:sz w:val="28"/>
            <w:szCs w:val="28"/>
          </w:rPr>
          <w:t>et back to you right away</w:t>
        </w:r>
        <w:r w:rsidRPr="003528F3">
          <w:rPr>
            <w:rFonts w:ascii="Arial" w:hAnsi="Arial" w:cs="Times New Roman"/>
            <w:color w:val="000000"/>
            <w:sz w:val="28"/>
            <w:szCs w:val="28"/>
          </w:rPr>
          <w:t>.</w:t>
        </w:r>
      </w:ins>
    </w:p>
    <w:p w14:paraId="0CCDBFB7" w14:textId="77777777" w:rsidR="00AD60DC" w:rsidRPr="003528F3" w:rsidRDefault="00AD60DC" w:rsidP="003528F3">
      <w:pPr>
        <w:rPr>
          <w:rFonts w:ascii="Times" w:hAnsi="Times" w:cs="Times New Roman"/>
          <w:sz w:val="20"/>
          <w:szCs w:val="20"/>
        </w:rPr>
      </w:pPr>
    </w:p>
    <w:p w14:paraId="1EC1C5AB" w14:textId="77777777" w:rsidR="003528F3" w:rsidRPr="003528F3" w:rsidRDefault="003528F3" w:rsidP="003528F3">
      <w:pPr>
        <w:rPr>
          <w:rFonts w:ascii="Times" w:eastAsia="Times New Roman" w:hAnsi="Times" w:cs="Times New Roman"/>
          <w:sz w:val="20"/>
          <w:szCs w:val="20"/>
        </w:rPr>
      </w:pPr>
    </w:p>
    <w:p w14:paraId="0AC8EB58" w14:textId="77777777" w:rsidR="003528F3" w:rsidRPr="00F4436C" w:rsidRDefault="003528F3" w:rsidP="003528F3">
      <w:pPr>
        <w:rPr>
          <w:rFonts w:ascii="Times" w:hAnsi="Times" w:cs="Times New Roman"/>
          <w:b/>
          <w:sz w:val="20"/>
          <w:szCs w:val="20"/>
        </w:rPr>
      </w:pPr>
      <w:r w:rsidRPr="00F4436C">
        <w:rPr>
          <w:rFonts w:ascii="Arial" w:hAnsi="Arial" w:cs="Times New Roman"/>
          <w:b/>
          <w:color w:val="000000"/>
          <w:sz w:val="28"/>
          <w:szCs w:val="28"/>
        </w:rPr>
        <w:t>[News/Reviews &amp; FAQ]</w:t>
      </w:r>
    </w:p>
    <w:p w14:paraId="58F9479D" w14:textId="77777777" w:rsidR="003528F3" w:rsidRPr="003528F3" w:rsidRDefault="003528F3" w:rsidP="003528F3">
      <w:pPr>
        <w:rPr>
          <w:rFonts w:ascii="Times" w:eastAsia="Times New Roman" w:hAnsi="Times" w:cs="Times New Roman"/>
          <w:sz w:val="20"/>
          <w:szCs w:val="20"/>
        </w:rPr>
      </w:pPr>
    </w:p>
    <w:p w14:paraId="3DA06CD6" w14:textId="77777777" w:rsidR="003528F3" w:rsidRPr="003528F3" w:rsidRDefault="003528F3" w:rsidP="003528F3">
      <w:pPr>
        <w:rPr>
          <w:rFonts w:ascii="Times" w:eastAsia="Times New Roman" w:hAnsi="Times" w:cs="Times New Roman"/>
          <w:sz w:val="20"/>
          <w:szCs w:val="20"/>
        </w:rPr>
      </w:pPr>
    </w:p>
    <w:p w14:paraId="4E7C35F8"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FAQ</w:t>
      </w:r>
    </w:p>
    <w:p w14:paraId="0E2F37F9" w14:textId="77777777" w:rsidR="003528F3" w:rsidRPr="003528F3" w:rsidRDefault="003528F3" w:rsidP="003528F3">
      <w:pPr>
        <w:rPr>
          <w:rFonts w:ascii="Times" w:eastAsia="Times New Roman" w:hAnsi="Times" w:cs="Times New Roman"/>
          <w:sz w:val="20"/>
          <w:szCs w:val="20"/>
        </w:rPr>
      </w:pPr>
    </w:p>
    <w:p w14:paraId="44830CDF"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Are you licensed and insured?</w:t>
      </w:r>
    </w:p>
    <w:p w14:paraId="72919070" w14:textId="77777777" w:rsidR="003528F3" w:rsidRPr="003528F3" w:rsidRDefault="003528F3" w:rsidP="003528F3">
      <w:pPr>
        <w:rPr>
          <w:rFonts w:ascii="Times" w:eastAsia="Times New Roman" w:hAnsi="Times" w:cs="Times New Roman"/>
          <w:sz w:val="20"/>
          <w:szCs w:val="20"/>
        </w:rPr>
      </w:pPr>
    </w:p>
    <w:p w14:paraId="555F1930"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 xml:space="preserve">Yes! We are a healthcare agency </w:t>
      </w:r>
      <w:r w:rsidRPr="003528F3">
        <w:rPr>
          <w:rFonts w:ascii="Arial" w:hAnsi="Arial" w:cs="Times New Roman"/>
          <w:color w:val="000000"/>
          <w:sz w:val="28"/>
          <w:szCs w:val="28"/>
          <w:u w:val="single"/>
        </w:rPr>
        <w:t>not</w:t>
      </w:r>
      <w:r w:rsidRPr="003528F3">
        <w:rPr>
          <w:rFonts w:ascii="Arial" w:hAnsi="Arial" w:cs="Times New Roman"/>
          <w:color w:val="000000"/>
          <w:sz w:val="28"/>
          <w:szCs w:val="28"/>
        </w:rPr>
        <w:t xml:space="preserve"> a registry or referral service. This means we are licensed by the state, and you are fully covered, including workers’ comp.</w:t>
      </w:r>
    </w:p>
    <w:p w14:paraId="3C56340F" w14:textId="77777777" w:rsidR="003528F3" w:rsidRPr="003528F3" w:rsidRDefault="003528F3" w:rsidP="003528F3">
      <w:pPr>
        <w:rPr>
          <w:rFonts w:ascii="Times" w:eastAsia="Times New Roman" w:hAnsi="Times" w:cs="Times New Roman"/>
          <w:sz w:val="20"/>
          <w:szCs w:val="20"/>
        </w:rPr>
      </w:pPr>
    </w:p>
    <w:p w14:paraId="5217F352"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Are there any hidden fees?</w:t>
      </w:r>
    </w:p>
    <w:p w14:paraId="7BDE82C0" w14:textId="77777777" w:rsidR="003528F3" w:rsidRPr="003528F3" w:rsidRDefault="003528F3" w:rsidP="003528F3">
      <w:pPr>
        <w:rPr>
          <w:rFonts w:ascii="Times" w:eastAsia="Times New Roman" w:hAnsi="Times" w:cs="Times New Roman"/>
          <w:sz w:val="20"/>
          <w:szCs w:val="20"/>
        </w:rPr>
      </w:pPr>
    </w:p>
    <w:p w14:paraId="224B0A85"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No! We are fully transparent with the costs. When we set up a care plan, we will go over everything, including your monthly total. The only extra fee we add is mileage, when applicable.</w:t>
      </w:r>
    </w:p>
    <w:p w14:paraId="33DF5314" w14:textId="77777777" w:rsidR="003528F3" w:rsidRPr="003528F3" w:rsidRDefault="003528F3" w:rsidP="003528F3">
      <w:pPr>
        <w:rPr>
          <w:rFonts w:ascii="Times" w:eastAsia="Times New Roman" w:hAnsi="Times" w:cs="Times New Roman"/>
          <w:sz w:val="20"/>
          <w:szCs w:val="20"/>
        </w:rPr>
      </w:pPr>
    </w:p>
    <w:p w14:paraId="1982FA0A"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Are your employees fully vetted?</w:t>
      </w:r>
    </w:p>
    <w:p w14:paraId="50BF07F5" w14:textId="77777777" w:rsidR="003528F3" w:rsidRPr="003528F3" w:rsidRDefault="003528F3" w:rsidP="003528F3">
      <w:pPr>
        <w:rPr>
          <w:rFonts w:ascii="Times" w:eastAsia="Times New Roman" w:hAnsi="Times" w:cs="Times New Roman"/>
          <w:sz w:val="20"/>
          <w:szCs w:val="20"/>
        </w:rPr>
      </w:pPr>
    </w:p>
    <w:p w14:paraId="4BA10FEE"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Yes! Since we are such a small agency, we take care that every employee is screened one at a time. Unlike a referral service or registry, they are employees, not contractors.</w:t>
      </w:r>
    </w:p>
    <w:p w14:paraId="7CECF3B3" w14:textId="77777777" w:rsidR="003528F3" w:rsidRPr="003528F3" w:rsidRDefault="003528F3" w:rsidP="003528F3">
      <w:pPr>
        <w:rPr>
          <w:rFonts w:ascii="Times" w:eastAsia="Times New Roman" w:hAnsi="Times" w:cs="Times New Roman"/>
          <w:sz w:val="20"/>
          <w:szCs w:val="20"/>
        </w:rPr>
      </w:pPr>
    </w:p>
    <w:p w14:paraId="294E1CDB"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What is your cancellation policy?</w:t>
      </w:r>
    </w:p>
    <w:p w14:paraId="34B5B6BB" w14:textId="77777777" w:rsidR="003528F3" w:rsidRPr="003528F3" w:rsidRDefault="003528F3" w:rsidP="003528F3">
      <w:pPr>
        <w:rPr>
          <w:rFonts w:ascii="Times" w:eastAsia="Times New Roman" w:hAnsi="Times" w:cs="Times New Roman"/>
          <w:sz w:val="20"/>
          <w:szCs w:val="20"/>
        </w:rPr>
      </w:pPr>
    </w:p>
    <w:p w14:paraId="3A2FEE1D"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What if my caregiver cancels?</w:t>
      </w:r>
    </w:p>
    <w:p w14:paraId="5BCEA1A1" w14:textId="77777777" w:rsidR="003528F3" w:rsidRPr="003528F3" w:rsidRDefault="003528F3" w:rsidP="003528F3">
      <w:pPr>
        <w:rPr>
          <w:rFonts w:ascii="Times" w:eastAsia="Times New Roman" w:hAnsi="Times" w:cs="Times New Roman"/>
          <w:sz w:val="20"/>
          <w:szCs w:val="20"/>
        </w:rPr>
      </w:pPr>
    </w:p>
    <w:p w14:paraId="211B8830" w14:textId="34759285"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On the rare occasion that your caregiver cannot make their appointment, we will send another carefully screened employee in their place.</w:t>
      </w:r>
    </w:p>
    <w:p w14:paraId="38446617" w14:textId="77777777" w:rsidR="003528F3" w:rsidRPr="003528F3" w:rsidRDefault="003528F3" w:rsidP="003528F3">
      <w:pPr>
        <w:rPr>
          <w:rFonts w:ascii="Times" w:eastAsia="Times New Roman" w:hAnsi="Times" w:cs="Times New Roman"/>
          <w:sz w:val="20"/>
          <w:szCs w:val="20"/>
        </w:rPr>
      </w:pPr>
    </w:p>
    <w:p w14:paraId="330D533A"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Are there any contracts?</w:t>
      </w:r>
    </w:p>
    <w:p w14:paraId="213EADDE" w14:textId="77777777" w:rsidR="003528F3" w:rsidRPr="003528F3" w:rsidRDefault="003528F3" w:rsidP="003528F3">
      <w:pPr>
        <w:rPr>
          <w:rFonts w:ascii="Times" w:eastAsia="Times New Roman" w:hAnsi="Times" w:cs="Times New Roman"/>
          <w:sz w:val="20"/>
          <w:szCs w:val="20"/>
        </w:rPr>
      </w:pPr>
    </w:p>
    <w:p w14:paraId="7CA0D04C"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lastRenderedPageBreak/>
        <w:t>[</w:t>
      </w:r>
      <w:proofErr w:type="gramStart"/>
      <w:r w:rsidRPr="003528F3">
        <w:rPr>
          <w:rFonts w:ascii="Arial" w:hAnsi="Arial" w:cs="Times New Roman"/>
          <w:color w:val="000000"/>
          <w:sz w:val="28"/>
          <w:szCs w:val="28"/>
        </w:rPr>
        <w:t>add</w:t>
      </w:r>
      <w:proofErr w:type="gramEnd"/>
      <w:r w:rsidRPr="003528F3">
        <w:rPr>
          <w:rFonts w:ascii="Arial" w:hAnsi="Arial" w:cs="Times New Roman"/>
          <w:color w:val="000000"/>
          <w:sz w:val="28"/>
          <w:szCs w:val="28"/>
        </w:rPr>
        <w:t xml:space="preserve"> any other FAQ ideas here]</w:t>
      </w:r>
    </w:p>
    <w:p w14:paraId="4063EBB8" w14:textId="77777777" w:rsidR="003528F3" w:rsidRPr="003528F3" w:rsidRDefault="003528F3" w:rsidP="003528F3">
      <w:pPr>
        <w:rPr>
          <w:rFonts w:ascii="Times" w:eastAsia="Times New Roman" w:hAnsi="Times" w:cs="Times New Roman"/>
          <w:sz w:val="20"/>
          <w:szCs w:val="20"/>
        </w:rPr>
      </w:pPr>
    </w:p>
    <w:p w14:paraId="5456D247"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What if I have any other questions?</w:t>
      </w:r>
    </w:p>
    <w:p w14:paraId="21CDBEDE" w14:textId="77777777" w:rsidR="003528F3" w:rsidRPr="003528F3" w:rsidRDefault="003528F3" w:rsidP="003528F3">
      <w:pPr>
        <w:rPr>
          <w:rFonts w:ascii="Times" w:eastAsia="Times New Roman" w:hAnsi="Times" w:cs="Times New Roman"/>
          <w:sz w:val="20"/>
          <w:szCs w:val="20"/>
        </w:rPr>
      </w:pPr>
    </w:p>
    <w:p w14:paraId="6D2012A7"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Simply pick up the phone and call (xxx) xxx-</w:t>
      </w:r>
      <w:proofErr w:type="spellStart"/>
      <w:r w:rsidRPr="003528F3">
        <w:rPr>
          <w:rFonts w:ascii="Arial" w:hAnsi="Arial" w:cs="Times New Roman"/>
          <w:color w:val="000000"/>
          <w:sz w:val="28"/>
          <w:szCs w:val="28"/>
        </w:rPr>
        <w:t>xxxx</w:t>
      </w:r>
      <w:proofErr w:type="spellEnd"/>
      <w:r w:rsidRPr="003528F3">
        <w:rPr>
          <w:rFonts w:ascii="Arial" w:hAnsi="Arial" w:cs="Times New Roman"/>
          <w:color w:val="000000"/>
          <w:sz w:val="28"/>
          <w:szCs w:val="28"/>
        </w:rPr>
        <w:t xml:space="preserve"> and we’ll be happy to answer them right away.</w:t>
      </w:r>
    </w:p>
    <w:p w14:paraId="02787FDE" w14:textId="77777777" w:rsidR="003528F3" w:rsidRPr="003528F3" w:rsidRDefault="003528F3" w:rsidP="003528F3">
      <w:pPr>
        <w:rPr>
          <w:rFonts w:ascii="Times" w:eastAsia="Times New Roman" w:hAnsi="Times" w:cs="Times New Roman"/>
          <w:sz w:val="20"/>
          <w:szCs w:val="20"/>
        </w:rPr>
      </w:pPr>
    </w:p>
    <w:p w14:paraId="63CE0A0A" w14:textId="77777777"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How do I get started?</w:t>
      </w:r>
    </w:p>
    <w:p w14:paraId="726409C8" w14:textId="77777777" w:rsidR="003528F3" w:rsidRPr="003528F3" w:rsidRDefault="003528F3" w:rsidP="003528F3">
      <w:pPr>
        <w:rPr>
          <w:rFonts w:ascii="Times" w:eastAsia="Times New Roman" w:hAnsi="Times" w:cs="Times New Roman"/>
          <w:sz w:val="20"/>
          <w:szCs w:val="20"/>
        </w:rPr>
      </w:pPr>
    </w:p>
    <w:p w14:paraId="02D840EF" w14:textId="3CD12689" w:rsidR="003528F3" w:rsidRPr="003528F3" w:rsidRDefault="003528F3" w:rsidP="003528F3">
      <w:pPr>
        <w:rPr>
          <w:rFonts w:ascii="Times" w:hAnsi="Times" w:cs="Times New Roman"/>
          <w:sz w:val="20"/>
          <w:szCs w:val="20"/>
        </w:rPr>
      </w:pPr>
      <w:r w:rsidRPr="003528F3">
        <w:rPr>
          <w:rFonts w:ascii="Arial" w:hAnsi="Arial" w:cs="Times New Roman"/>
          <w:color w:val="000000"/>
          <w:sz w:val="28"/>
          <w:szCs w:val="28"/>
        </w:rPr>
        <w:t>Simply fill out the free in-home</w:t>
      </w:r>
      <w:r w:rsidR="00F4436C">
        <w:rPr>
          <w:rFonts w:ascii="Arial" w:hAnsi="Arial" w:cs="Times New Roman"/>
          <w:color w:val="000000"/>
          <w:sz w:val="28"/>
          <w:szCs w:val="28"/>
        </w:rPr>
        <w:t xml:space="preserve"> consultation form and we’ll call you</w:t>
      </w:r>
      <w:r w:rsidRPr="003528F3">
        <w:rPr>
          <w:rFonts w:ascii="Arial" w:hAnsi="Arial" w:cs="Times New Roman"/>
          <w:color w:val="000000"/>
          <w:sz w:val="28"/>
          <w:szCs w:val="28"/>
        </w:rPr>
        <w:t xml:space="preserve"> right away. </w:t>
      </w:r>
    </w:p>
    <w:p w14:paraId="3D3FCD4B" w14:textId="6D59CC11" w:rsidR="003528F3" w:rsidRPr="003528F3" w:rsidRDefault="00F4436C" w:rsidP="003528F3">
      <w:pPr>
        <w:spacing w:after="240"/>
        <w:rPr>
          <w:rFonts w:ascii="Times" w:eastAsia="Times New Roman" w:hAnsi="Times" w:cs="Times New Roman"/>
          <w:sz w:val="20"/>
          <w:szCs w:val="20"/>
        </w:rPr>
      </w:pPr>
      <w:r>
        <w:rPr>
          <w:rFonts w:ascii="Times" w:eastAsia="Times New Roman" w:hAnsi="Times" w:cs="Times New Roman"/>
          <w:sz w:val="20"/>
          <w:szCs w:val="20"/>
        </w:rPr>
        <w:br/>
      </w:r>
      <w:r>
        <w:rPr>
          <w:rFonts w:ascii="Times" w:eastAsia="Times New Roman" w:hAnsi="Times" w:cs="Times New Roman"/>
          <w:sz w:val="20"/>
          <w:szCs w:val="20"/>
        </w:rPr>
        <w:br/>
      </w:r>
      <w:r>
        <w:rPr>
          <w:rFonts w:ascii="Times" w:eastAsia="Times New Roman" w:hAnsi="Times" w:cs="Times New Roman"/>
          <w:sz w:val="20"/>
          <w:szCs w:val="20"/>
        </w:rPr>
        <w:br/>
      </w:r>
      <w:r w:rsidR="003528F3" w:rsidRPr="003528F3">
        <w:rPr>
          <w:rFonts w:ascii="Times" w:eastAsia="Times New Roman" w:hAnsi="Times" w:cs="Times New Roman"/>
          <w:sz w:val="20"/>
          <w:szCs w:val="20"/>
        </w:rPr>
        <w:br/>
      </w:r>
      <w:r w:rsidR="003528F3" w:rsidRPr="003528F3">
        <w:rPr>
          <w:rFonts w:ascii="Times" w:eastAsia="Times New Roman" w:hAnsi="Times" w:cs="Times New Roman"/>
          <w:sz w:val="20"/>
          <w:szCs w:val="20"/>
        </w:rPr>
        <w:br/>
      </w:r>
      <w:r w:rsidR="003528F3" w:rsidRPr="003528F3">
        <w:rPr>
          <w:rFonts w:ascii="Times" w:eastAsia="Times New Roman" w:hAnsi="Times" w:cs="Times New Roman"/>
          <w:sz w:val="20"/>
          <w:szCs w:val="20"/>
        </w:rPr>
        <w:br/>
      </w:r>
    </w:p>
    <w:p w14:paraId="53B38020" w14:textId="77777777" w:rsidR="00167032" w:rsidRDefault="00167032"/>
    <w:sectPr w:rsidR="00167032" w:rsidSect="00D71D5D">
      <w:pgSz w:w="12240" w:h="15840"/>
      <w:pgMar w:top="720" w:right="1800" w:bottom="11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456EE"/>
    <w:multiLevelType w:val="multilevel"/>
    <w:tmpl w:val="79DE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markup="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F3"/>
    <w:rsid w:val="000355D4"/>
    <w:rsid w:val="00167032"/>
    <w:rsid w:val="00184A98"/>
    <w:rsid w:val="001C0B0B"/>
    <w:rsid w:val="002268A8"/>
    <w:rsid w:val="002876B1"/>
    <w:rsid w:val="002B0523"/>
    <w:rsid w:val="003528F3"/>
    <w:rsid w:val="003949C6"/>
    <w:rsid w:val="003C1F81"/>
    <w:rsid w:val="00470C2F"/>
    <w:rsid w:val="0047556F"/>
    <w:rsid w:val="0048556B"/>
    <w:rsid w:val="004B54CE"/>
    <w:rsid w:val="00501873"/>
    <w:rsid w:val="005E3A6D"/>
    <w:rsid w:val="006B5E6B"/>
    <w:rsid w:val="008B038D"/>
    <w:rsid w:val="00902325"/>
    <w:rsid w:val="0096486F"/>
    <w:rsid w:val="00975047"/>
    <w:rsid w:val="009902B5"/>
    <w:rsid w:val="00992E19"/>
    <w:rsid w:val="009D49E8"/>
    <w:rsid w:val="00A3439D"/>
    <w:rsid w:val="00AD60DC"/>
    <w:rsid w:val="00AE28F5"/>
    <w:rsid w:val="00B86D64"/>
    <w:rsid w:val="00C023EA"/>
    <w:rsid w:val="00D71D5D"/>
    <w:rsid w:val="00D74C9D"/>
    <w:rsid w:val="00DC2BAA"/>
    <w:rsid w:val="00DD3D88"/>
    <w:rsid w:val="00DF28C8"/>
    <w:rsid w:val="00F068F0"/>
    <w:rsid w:val="00F4436C"/>
    <w:rsid w:val="00FA24FD"/>
    <w:rsid w:val="00FA53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B3A55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28F3"/>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FA53DA"/>
    <w:rPr>
      <w:sz w:val="18"/>
      <w:szCs w:val="18"/>
    </w:rPr>
  </w:style>
  <w:style w:type="paragraph" w:styleId="CommentText">
    <w:name w:val="annotation text"/>
    <w:basedOn w:val="Normal"/>
    <w:link w:val="CommentTextChar"/>
    <w:uiPriority w:val="99"/>
    <w:semiHidden/>
    <w:unhideWhenUsed/>
    <w:rsid w:val="00FA53DA"/>
  </w:style>
  <w:style w:type="character" w:customStyle="1" w:styleId="CommentTextChar">
    <w:name w:val="Comment Text Char"/>
    <w:basedOn w:val="DefaultParagraphFont"/>
    <w:link w:val="CommentText"/>
    <w:uiPriority w:val="99"/>
    <w:semiHidden/>
    <w:rsid w:val="00FA53DA"/>
  </w:style>
  <w:style w:type="paragraph" w:styleId="CommentSubject">
    <w:name w:val="annotation subject"/>
    <w:basedOn w:val="CommentText"/>
    <w:next w:val="CommentText"/>
    <w:link w:val="CommentSubjectChar"/>
    <w:uiPriority w:val="99"/>
    <w:semiHidden/>
    <w:unhideWhenUsed/>
    <w:rsid w:val="00FA53DA"/>
    <w:rPr>
      <w:b/>
      <w:bCs/>
      <w:sz w:val="20"/>
      <w:szCs w:val="20"/>
    </w:rPr>
  </w:style>
  <w:style w:type="character" w:customStyle="1" w:styleId="CommentSubjectChar">
    <w:name w:val="Comment Subject Char"/>
    <w:basedOn w:val="CommentTextChar"/>
    <w:link w:val="CommentSubject"/>
    <w:uiPriority w:val="99"/>
    <w:semiHidden/>
    <w:rsid w:val="00FA53DA"/>
    <w:rPr>
      <w:b/>
      <w:bCs/>
      <w:sz w:val="20"/>
      <w:szCs w:val="20"/>
    </w:rPr>
  </w:style>
  <w:style w:type="paragraph" w:styleId="BalloonText">
    <w:name w:val="Balloon Text"/>
    <w:basedOn w:val="Normal"/>
    <w:link w:val="BalloonTextChar"/>
    <w:uiPriority w:val="99"/>
    <w:semiHidden/>
    <w:unhideWhenUsed/>
    <w:rsid w:val="00FA53DA"/>
    <w:rPr>
      <w:rFonts w:ascii="Lucida Grande" w:hAnsi="Lucida Grande"/>
      <w:sz w:val="18"/>
      <w:szCs w:val="18"/>
    </w:rPr>
  </w:style>
  <w:style w:type="character" w:customStyle="1" w:styleId="BalloonTextChar">
    <w:name w:val="Balloon Text Char"/>
    <w:basedOn w:val="DefaultParagraphFont"/>
    <w:link w:val="BalloonText"/>
    <w:uiPriority w:val="99"/>
    <w:semiHidden/>
    <w:rsid w:val="00FA53D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28F3"/>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uiPriority w:val="99"/>
    <w:semiHidden/>
    <w:unhideWhenUsed/>
    <w:rsid w:val="00FA53DA"/>
    <w:rPr>
      <w:sz w:val="18"/>
      <w:szCs w:val="18"/>
    </w:rPr>
  </w:style>
  <w:style w:type="paragraph" w:styleId="CommentText">
    <w:name w:val="annotation text"/>
    <w:basedOn w:val="Normal"/>
    <w:link w:val="CommentTextChar"/>
    <w:uiPriority w:val="99"/>
    <w:semiHidden/>
    <w:unhideWhenUsed/>
    <w:rsid w:val="00FA53DA"/>
  </w:style>
  <w:style w:type="character" w:customStyle="1" w:styleId="CommentTextChar">
    <w:name w:val="Comment Text Char"/>
    <w:basedOn w:val="DefaultParagraphFont"/>
    <w:link w:val="CommentText"/>
    <w:uiPriority w:val="99"/>
    <w:semiHidden/>
    <w:rsid w:val="00FA53DA"/>
  </w:style>
  <w:style w:type="paragraph" w:styleId="CommentSubject">
    <w:name w:val="annotation subject"/>
    <w:basedOn w:val="CommentText"/>
    <w:next w:val="CommentText"/>
    <w:link w:val="CommentSubjectChar"/>
    <w:uiPriority w:val="99"/>
    <w:semiHidden/>
    <w:unhideWhenUsed/>
    <w:rsid w:val="00FA53DA"/>
    <w:rPr>
      <w:b/>
      <w:bCs/>
      <w:sz w:val="20"/>
      <w:szCs w:val="20"/>
    </w:rPr>
  </w:style>
  <w:style w:type="character" w:customStyle="1" w:styleId="CommentSubjectChar">
    <w:name w:val="Comment Subject Char"/>
    <w:basedOn w:val="CommentTextChar"/>
    <w:link w:val="CommentSubject"/>
    <w:uiPriority w:val="99"/>
    <w:semiHidden/>
    <w:rsid w:val="00FA53DA"/>
    <w:rPr>
      <w:b/>
      <w:bCs/>
      <w:sz w:val="20"/>
      <w:szCs w:val="20"/>
    </w:rPr>
  </w:style>
  <w:style w:type="paragraph" w:styleId="BalloonText">
    <w:name w:val="Balloon Text"/>
    <w:basedOn w:val="Normal"/>
    <w:link w:val="BalloonTextChar"/>
    <w:uiPriority w:val="99"/>
    <w:semiHidden/>
    <w:unhideWhenUsed/>
    <w:rsid w:val="00FA53DA"/>
    <w:rPr>
      <w:rFonts w:ascii="Lucida Grande" w:hAnsi="Lucida Grande"/>
      <w:sz w:val="18"/>
      <w:szCs w:val="18"/>
    </w:rPr>
  </w:style>
  <w:style w:type="character" w:customStyle="1" w:styleId="BalloonTextChar">
    <w:name w:val="Balloon Text Char"/>
    <w:basedOn w:val="DefaultParagraphFont"/>
    <w:link w:val="BalloonText"/>
    <w:uiPriority w:val="99"/>
    <w:semiHidden/>
    <w:rsid w:val="00FA53D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67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5</Pages>
  <Words>1086</Words>
  <Characters>6194</Characters>
  <Application>Microsoft Macintosh Word</Application>
  <DocSecurity>0</DocSecurity>
  <Lines>51</Lines>
  <Paragraphs>14</Paragraphs>
  <ScaleCrop>false</ScaleCrop>
  <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Taylor</dc:creator>
  <cp:keywords/>
  <dc:description/>
  <cp:lastModifiedBy>Jason Taylor</cp:lastModifiedBy>
  <cp:revision>13</cp:revision>
  <dcterms:created xsi:type="dcterms:W3CDTF">2016-06-28T19:29:00Z</dcterms:created>
  <dcterms:modified xsi:type="dcterms:W3CDTF">2016-07-07T17:32:00Z</dcterms:modified>
</cp:coreProperties>
</file>